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9B0939">
            <w:pPr>
              <w:pStyle w:val="Header"/>
              <w:spacing w:before="120" w:after="120"/>
            </w:pPr>
            <w:r>
              <w:t>NPRR Number</w:t>
            </w:r>
          </w:p>
        </w:tc>
        <w:tc>
          <w:tcPr>
            <w:tcW w:w="1260" w:type="dxa"/>
            <w:tcBorders>
              <w:bottom w:val="single" w:sz="4" w:space="0" w:color="auto"/>
            </w:tcBorders>
            <w:vAlign w:val="center"/>
          </w:tcPr>
          <w:p w14:paraId="58DFDEEC" w14:textId="796E866F" w:rsidR="00067FE2" w:rsidRDefault="0053404B" w:rsidP="0061380B">
            <w:pPr>
              <w:pStyle w:val="Header"/>
              <w:spacing w:before="120" w:after="120"/>
              <w:jc w:val="center"/>
            </w:pPr>
            <w:hyperlink r:id="rId11" w:history="1">
              <w:r w:rsidR="0061380B" w:rsidRPr="0061380B">
                <w:rPr>
                  <w:rStyle w:val="Hyperlink"/>
                </w:rPr>
                <w:t>1221</w:t>
              </w:r>
            </w:hyperlink>
          </w:p>
        </w:tc>
        <w:tc>
          <w:tcPr>
            <w:tcW w:w="900" w:type="dxa"/>
            <w:tcBorders>
              <w:bottom w:val="single" w:sz="4" w:space="0" w:color="auto"/>
            </w:tcBorders>
            <w:shd w:val="clear" w:color="auto" w:fill="FFFFFF"/>
            <w:vAlign w:val="center"/>
          </w:tcPr>
          <w:p w14:paraId="1F77FB52" w14:textId="77777777" w:rsidR="00067FE2" w:rsidRDefault="00067FE2" w:rsidP="009B0939">
            <w:pPr>
              <w:pStyle w:val="Header"/>
              <w:spacing w:before="120" w:after="120"/>
            </w:pPr>
            <w:r>
              <w:t>NPRR Title</w:t>
            </w:r>
          </w:p>
        </w:tc>
        <w:tc>
          <w:tcPr>
            <w:tcW w:w="6660" w:type="dxa"/>
            <w:tcBorders>
              <w:bottom w:val="single" w:sz="4" w:space="0" w:color="auto"/>
            </w:tcBorders>
            <w:vAlign w:val="center"/>
          </w:tcPr>
          <w:p w14:paraId="58F14EBB" w14:textId="0DDC3346" w:rsidR="00067FE2" w:rsidRDefault="009440A2" w:rsidP="009B0939">
            <w:pPr>
              <w:pStyle w:val="Header"/>
              <w:spacing w:before="120" w:after="120"/>
            </w:pPr>
            <w:r>
              <w:t>Related to NOGRR</w:t>
            </w:r>
            <w:r w:rsidR="00862B2A">
              <w:t>262</w:t>
            </w:r>
            <w:r w:rsidR="009B0939">
              <w:t>, Provisions for Operator</w:t>
            </w:r>
            <w:r w:rsidR="00BF0BF0">
              <w:noBreakHyphen/>
            </w:r>
            <w:r w:rsidR="009B0939">
              <w:t>Controlled Manual Load Shed</w:t>
            </w:r>
          </w:p>
        </w:tc>
      </w:tr>
      <w:tr w:rsidR="0092703D" w:rsidRPr="00E01925" w14:paraId="398BCBF4" w14:textId="77777777" w:rsidTr="00BC2D06">
        <w:trPr>
          <w:trHeight w:val="518"/>
        </w:trPr>
        <w:tc>
          <w:tcPr>
            <w:tcW w:w="2880" w:type="dxa"/>
            <w:gridSpan w:val="2"/>
            <w:shd w:val="clear" w:color="auto" w:fill="FFFFFF"/>
            <w:vAlign w:val="center"/>
          </w:tcPr>
          <w:p w14:paraId="3A20C7F8" w14:textId="7D31F9D6" w:rsidR="0092703D" w:rsidRPr="00E01925" w:rsidRDefault="0092703D" w:rsidP="0092703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ACC7805" w:rsidR="0092703D" w:rsidRPr="00E01925" w:rsidRDefault="005E0E71" w:rsidP="0092703D">
            <w:pPr>
              <w:pStyle w:val="NormalArial"/>
              <w:spacing w:before="120" w:after="120"/>
            </w:pPr>
            <w:r>
              <w:t xml:space="preserve">August </w:t>
            </w:r>
            <w:r w:rsidR="00DE40D6">
              <w:t>2</w:t>
            </w:r>
            <w:r>
              <w:t>8</w:t>
            </w:r>
            <w:r w:rsidR="0092703D">
              <w:t>, 2024</w:t>
            </w:r>
          </w:p>
        </w:tc>
      </w:tr>
      <w:tr w:rsidR="0092703D" w:rsidRPr="00E01925" w14:paraId="43AB0358" w14:textId="77777777" w:rsidTr="00BC2D06">
        <w:trPr>
          <w:trHeight w:val="518"/>
        </w:trPr>
        <w:tc>
          <w:tcPr>
            <w:tcW w:w="2880" w:type="dxa"/>
            <w:gridSpan w:val="2"/>
            <w:shd w:val="clear" w:color="auto" w:fill="FFFFFF"/>
            <w:vAlign w:val="center"/>
          </w:tcPr>
          <w:p w14:paraId="6E0B5885" w14:textId="4D857841" w:rsidR="0092703D" w:rsidRPr="00E01925" w:rsidRDefault="0092703D" w:rsidP="0092703D">
            <w:pPr>
              <w:pStyle w:val="Header"/>
              <w:spacing w:before="120" w:after="120"/>
              <w:rPr>
                <w:bCs w:val="0"/>
              </w:rPr>
            </w:pPr>
            <w:r>
              <w:rPr>
                <w:bCs w:val="0"/>
              </w:rPr>
              <w:t>Action</w:t>
            </w:r>
          </w:p>
        </w:tc>
        <w:tc>
          <w:tcPr>
            <w:tcW w:w="7560" w:type="dxa"/>
            <w:gridSpan w:val="2"/>
            <w:vAlign w:val="center"/>
          </w:tcPr>
          <w:p w14:paraId="444FC7A6" w14:textId="1EECEB9F" w:rsidR="0092703D" w:rsidRDefault="00A803EF" w:rsidP="0092703D">
            <w:pPr>
              <w:pStyle w:val="NormalArial"/>
              <w:spacing w:before="120" w:after="120"/>
            </w:pPr>
            <w:r>
              <w:t>Recommended Approval</w:t>
            </w:r>
          </w:p>
        </w:tc>
      </w:tr>
      <w:tr w:rsidR="0092703D" w:rsidRPr="00E01925" w14:paraId="35069E94" w14:textId="77777777" w:rsidTr="00BC2D06">
        <w:trPr>
          <w:trHeight w:val="518"/>
        </w:trPr>
        <w:tc>
          <w:tcPr>
            <w:tcW w:w="2880" w:type="dxa"/>
            <w:gridSpan w:val="2"/>
            <w:shd w:val="clear" w:color="auto" w:fill="FFFFFF"/>
            <w:vAlign w:val="center"/>
          </w:tcPr>
          <w:p w14:paraId="6EE0B874" w14:textId="1463214B" w:rsidR="0092703D" w:rsidRPr="00E01925" w:rsidRDefault="0092703D" w:rsidP="0092703D">
            <w:pPr>
              <w:pStyle w:val="Header"/>
              <w:spacing w:before="120" w:after="120"/>
              <w:rPr>
                <w:bCs w:val="0"/>
              </w:rPr>
            </w:pPr>
            <w:r>
              <w:rPr>
                <w:bCs w:val="0"/>
              </w:rPr>
              <w:t>Timeline</w:t>
            </w:r>
          </w:p>
        </w:tc>
        <w:tc>
          <w:tcPr>
            <w:tcW w:w="7560" w:type="dxa"/>
            <w:gridSpan w:val="2"/>
            <w:vAlign w:val="center"/>
          </w:tcPr>
          <w:p w14:paraId="3E11340D" w14:textId="41DD9ED3" w:rsidR="0092703D" w:rsidRDefault="0092703D" w:rsidP="0092703D">
            <w:pPr>
              <w:pStyle w:val="NormalArial"/>
              <w:spacing w:before="120" w:after="120"/>
            </w:pPr>
            <w:r>
              <w:t>Normal</w:t>
            </w:r>
          </w:p>
        </w:tc>
      </w:tr>
      <w:tr w:rsidR="0063557F" w:rsidRPr="00E01925" w14:paraId="68598370" w14:textId="77777777" w:rsidTr="00BC2D06">
        <w:trPr>
          <w:trHeight w:val="518"/>
        </w:trPr>
        <w:tc>
          <w:tcPr>
            <w:tcW w:w="2880" w:type="dxa"/>
            <w:gridSpan w:val="2"/>
            <w:shd w:val="clear" w:color="auto" w:fill="FFFFFF"/>
            <w:vAlign w:val="center"/>
          </w:tcPr>
          <w:p w14:paraId="5E8B0ED2" w14:textId="5A31729B" w:rsidR="0063557F" w:rsidRDefault="0063557F" w:rsidP="0063557F">
            <w:pPr>
              <w:pStyle w:val="Header"/>
              <w:spacing w:before="120" w:after="120"/>
              <w:rPr>
                <w:bCs w:val="0"/>
              </w:rPr>
            </w:pPr>
            <w:r>
              <w:t>Estimated Impacts</w:t>
            </w:r>
          </w:p>
        </w:tc>
        <w:tc>
          <w:tcPr>
            <w:tcW w:w="7560" w:type="dxa"/>
            <w:gridSpan w:val="2"/>
            <w:vAlign w:val="center"/>
          </w:tcPr>
          <w:p w14:paraId="3606815C" w14:textId="77777777" w:rsidR="0063557F" w:rsidRDefault="0063557F" w:rsidP="0063557F">
            <w:pPr>
              <w:pStyle w:val="NormalArial"/>
              <w:spacing w:before="120" w:after="120"/>
            </w:pPr>
            <w:r>
              <w:t xml:space="preserve">Cost/Budgetary:  None  </w:t>
            </w:r>
          </w:p>
          <w:p w14:paraId="17C47F6F" w14:textId="7E24EB2F" w:rsidR="0063557F" w:rsidRDefault="0063557F" w:rsidP="0063557F">
            <w:pPr>
              <w:pStyle w:val="NormalArial"/>
              <w:spacing w:before="120" w:after="120"/>
            </w:pPr>
            <w:r>
              <w:t xml:space="preserve">Project Duration:  </w:t>
            </w:r>
            <w:r w:rsidR="00C0585F">
              <w:t>No project required</w:t>
            </w:r>
          </w:p>
        </w:tc>
      </w:tr>
      <w:tr w:rsidR="0092703D" w:rsidRPr="00E01925" w14:paraId="103870C6" w14:textId="77777777" w:rsidTr="00BC2D06">
        <w:trPr>
          <w:trHeight w:val="518"/>
        </w:trPr>
        <w:tc>
          <w:tcPr>
            <w:tcW w:w="2880" w:type="dxa"/>
            <w:gridSpan w:val="2"/>
            <w:shd w:val="clear" w:color="auto" w:fill="FFFFFF"/>
            <w:vAlign w:val="center"/>
          </w:tcPr>
          <w:p w14:paraId="4863FDC0" w14:textId="3A00FF41" w:rsidR="0092703D" w:rsidRPr="00E01925" w:rsidRDefault="0092703D" w:rsidP="0092703D">
            <w:pPr>
              <w:pStyle w:val="Header"/>
              <w:spacing w:before="120" w:after="120"/>
              <w:rPr>
                <w:bCs w:val="0"/>
              </w:rPr>
            </w:pPr>
            <w:r>
              <w:rPr>
                <w:bCs w:val="0"/>
              </w:rPr>
              <w:t>Proposed Effective Date</w:t>
            </w:r>
          </w:p>
        </w:tc>
        <w:tc>
          <w:tcPr>
            <w:tcW w:w="7560" w:type="dxa"/>
            <w:gridSpan w:val="2"/>
            <w:vAlign w:val="center"/>
          </w:tcPr>
          <w:p w14:paraId="3F0A7BB4" w14:textId="6946496F" w:rsidR="0092703D" w:rsidRDefault="0063557F" w:rsidP="0092703D">
            <w:pPr>
              <w:pStyle w:val="NormalArial"/>
              <w:spacing w:before="120" w:after="120"/>
            </w:pPr>
            <w:r>
              <w:rPr>
                <w:rFonts w:cs="Arial"/>
              </w:rPr>
              <w:t>Upon implementation of Nodal Operating Guide Revision Request (NOGRR) 262, Provisions for Operator-Controlled Manual Load Shed</w:t>
            </w:r>
          </w:p>
        </w:tc>
      </w:tr>
      <w:tr w:rsidR="0092703D" w:rsidRPr="00E01925" w14:paraId="7B56F46C" w14:textId="77777777" w:rsidTr="00BC2D06">
        <w:trPr>
          <w:trHeight w:val="518"/>
        </w:trPr>
        <w:tc>
          <w:tcPr>
            <w:tcW w:w="2880" w:type="dxa"/>
            <w:gridSpan w:val="2"/>
            <w:shd w:val="clear" w:color="auto" w:fill="FFFFFF"/>
            <w:vAlign w:val="center"/>
          </w:tcPr>
          <w:p w14:paraId="6731DF81" w14:textId="534D459E" w:rsidR="0092703D" w:rsidRPr="00E01925" w:rsidRDefault="0092703D" w:rsidP="0092703D">
            <w:pPr>
              <w:pStyle w:val="Header"/>
              <w:spacing w:before="120" w:after="120"/>
              <w:rPr>
                <w:bCs w:val="0"/>
              </w:rPr>
            </w:pPr>
            <w:r>
              <w:rPr>
                <w:bCs w:val="0"/>
              </w:rPr>
              <w:t>Priority and Rank Assigned</w:t>
            </w:r>
          </w:p>
        </w:tc>
        <w:tc>
          <w:tcPr>
            <w:tcW w:w="7560" w:type="dxa"/>
            <w:gridSpan w:val="2"/>
            <w:vAlign w:val="center"/>
          </w:tcPr>
          <w:p w14:paraId="7F5858E3" w14:textId="4A781555" w:rsidR="0092703D" w:rsidRDefault="0063557F" w:rsidP="0092703D">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B093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E2478C2" w:rsidR="009D17F0" w:rsidRPr="00FB509B" w:rsidRDefault="00E82607" w:rsidP="005E19B3">
            <w:pPr>
              <w:pStyle w:val="NormalArial"/>
              <w:spacing w:before="120"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B093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BE9349A" w14:textId="547C0944" w:rsidR="00C9766A" w:rsidRDefault="00E82607" w:rsidP="005E19B3">
            <w:pPr>
              <w:pStyle w:val="NormalArial"/>
              <w:spacing w:before="120" w:after="120"/>
            </w:pPr>
            <w:r>
              <w:t>NOGRR</w:t>
            </w:r>
            <w:r w:rsidR="00862B2A">
              <w:t>262</w:t>
            </w:r>
          </w:p>
          <w:p w14:paraId="5D9AA7D2" w14:textId="7B6876D0" w:rsidR="00AB6896" w:rsidRPr="00FB509B" w:rsidRDefault="00AB6896" w:rsidP="005E19B3">
            <w:pPr>
              <w:pStyle w:val="NormalArial"/>
              <w:spacing w:before="120" w:after="120"/>
            </w:pPr>
            <w:r>
              <w:t>Nodal Operating Guide Section 4.5.3.3, EEA Levels</w:t>
            </w:r>
            <w:r w:rsidR="00943642">
              <w:t xml:space="preserve"> (Alignment NOGRR)</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B0939">
            <w:pPr>
              <w:pStyle w:val="Header"/>
              <w:spacing w:before="120" w:after="120"/>
            </w:pPr>
            <w:r>
              <w:t>Revision Description</w:t>
            </w:r>
          </w:p>
        </w:tc>
        <w:tc>
          <w:tcPr>
            <w:tcW w:w="7560" w:type="dxa"/>
            <w:gridSpan w:val="2"/>
            <w:tcBorders>
              <w:bottom w:val="single" w:sz="4" w:space="0" w:color="auto"/>
            </w:tcBorders>
            <w:vAlign w:val="center"/>
          </w:tcPr>
          <w:p w14:paraId="6A00AE95" w14:textId="5DDFA77F" w:rsidR="009D17F0" w:rsidRPr="00FB509B" w:rsidRDefault="00E82607" w:rsidP="005E19B3">
            <w:pPr>
              <w:pStyle w:val="NormalArial"/>
              <w:spacing w:before="120" w:after="120"/>
            </w:pPr>
            <w:r>
              <w:t xml:space="preserve">This Nodal </w:t>
            </w:r>
            <w:r w:rsidR="00CA6722">
              <w:t>Protocol</w:t>
            </w:r>
            <w:r>
              <w:t xml:space="preserve"> Revision Request (N</w:t>
            </w:r>
            <w:r w:rsidR="00CA6722">
              <w:t>P</w:t>
            </w:r>
            <w:r>
              <w:t xml:space="preserve">RR) </w:t>
            </w:r>
            <w:r w:rsidR="00CA6722">
              <w:t>aligns</w:t>
            </w:r>
            <w:r>
              <w:t xml:space="preserve"> provisions </w:t>
            </w:r>
            <w:r w:rsidR="00CA6722">
              <w:t xml:space="preserve">regarding </w:t>
            </w:r>
            <w:r>
              <w:t>manual and automatic firm Load shed</w:t>
            </w:r>
            <w:r w:rsidR="00CA6722">
              <w:t>;</w:t>
            </w:r>
            <w:r>
              <w:t xml:space="preserve"> clarif</w:t>
            </w:r>
            <w:r w:rsidR="00CA6722">
              <w:t>ies</w:t>
            </w:r>
            <w:r>
              <w:t xml:space="preserve"> the </w:t>
            </w:r>
            <w:r w:rsidR="00CA6722">
              <w:t xml:space="preserve">proper </w:t>
            </w:r>
            <w:r>
              <w:t xml:space="preserve">use </w:t>
            </w:r>
            <w:r w:rsidR="00CA6722">
              <w:t xml:space="preserve">and interplay </w:t>
            </w:r>
            <w:r>
              <w:t>of Under-</w:t>
            </w:r>
            <w:r w:rsidR="000D44F0">
              <w:t>V</w:t>
            </w:r>
            <w:r>
              <w:t xml:space="preserve">oltage Load </w:t>
            </w:r>
            <w:r w:rsidR="000D44F0">
              <w:t>S</w:t>
            </w:r>
            <w:r>
              <w:t>hed (UVLS), Under-</w:t>
            </w:r>
            <w:r w:rsidR="000D44F0">
              <w:t>F</w:t>
            </w:r>
            <w:r>
              <w:t xml:space="preserve">requency Load </w:t>
            </w:r>
            <w:r w:rsidR="000D44F0">
              <w:t>S</w:t>
            </w:r>
            <w:r>
              <w:t>hed (UFLS), and manual Load shed</w:t>
            </w:r>
            <w:r w:rsidR="00CA6722">
              <w:t>;</w:t>
            </w:r>
            <w:r>
              <w:t xml:space="preserve"> and address</w:t>
            </w:r>
            <w:r w:rsidR="00CA6722">
              <w:t>es</w:t>
            </w:r>
            <w:r>
              <w:t xml:space="preserve"> reliability concerns ERCOT </w:t>
            </w:r>
            <w:r w:rsidR="00CA6722">
              <w:t xml:space="preserve">has </w:t>
            </w:r>
            <w:r>
              <w:t xml:space="preserve">identified </w:t>
            </w:r>
            <w:r w:rsidR="00CA6722">
              <w:t xml:space="preserve">regarding </w:t>
            </w:r>
            <w:r>
              <w:t>the extent of T</w:t>
            </w:r>
            <w:r w:rsidR="000D44F0">
              <w:t>ransmission Operators’ (T</w:t>
            </w:r>
            <w:r>
              <w:t>Os</w:t>
            </w:r>
            <w:r w:rsidR="000D44F0">
              <w:t>’)</w:t>
            </w:r>
            <w:r>
              <w:t xml:space="preserve"> manual Load </w:t>
            </w:r>
            <w:r w:rsidR="00CA6722">
              <w:t xml:space="preserve">shed </w:t>
            </w:r>
            <w:r>
              <w:t>capabilities.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9B0939">
            <w:pPr>
              <w:pStyle w:val="Header"/>
              <w:spacing w:before="120" w:after="120"/>
            </w:pPr>
            <w:r>
              <w:t>Reason for Revision</w:t>
            </w:r>
          </w:p>
        </w:tc>
        <w:tc>
          <w:tcPr>
            <w:tcW w:w="7560" w:type="dxa"/>
            <w:gridSpan w:val="2"/>
            <w:vAlign w:val="center"/>
          </w:tcPr>
          <w:p w14:paraId="748AE942" w14:textId="04590B30" w:rsidR="005E19B3" w:rsidRDefault="005E19B3" w:rsidP="005E19B3">
            <w:pPr>
              <w:pStyle w:val="NormalArial"/>
              <w:tabs>
                <w:tab w:val="left" w:pos="432"/>
              </w:tabs>
              <w:spacing w:before="120"/>
              <w:ind w:left="432" w:hanging="432"/>
              <w:rPr>
                <w:rFonts w:cs="Arial"/>
                <w:color w:val="000000"/>
              </w:rPr>
            </w:pPr>
            <w:r w:rsidRPr="006629C8">
              <w:object w:dxaOrig="1440" w:dyaOrig="1440" w14:anchorId="42F9AB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4.9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0236D29" w14:textId="3AA01DE5" w:rsidR="005E19B3" w:rsidRPr="00BD53C5" w:rsidRDefault="005E19B3" w:rsidP="005E19B3">
            <w:pPr>
              <w:pStyle w:val="NormalArial"/>
              <w:tabs>
                <w:tab w:val="left" w:pos="432"/>
              </w:tabs>
              <w:spacing w:before="120"/>
              <w:ind w:left="432" w:hanging="432"/>
              <w:rPr>
                <w:rFonts w:cs="Arial"/>
                <w:color w:val="000000"/>
              </w:rPr>
            </w:pPr>
            <w:r w:rsidRPr="00CD242D">
              <w:object w:dxaOrig="1440" w:dyaOrig="1440" w14:anchorId="7F2ADB49">
                <v:shape id="_x0000_i1049" type="#_x0000_t75" style="width:15.6pt;height:14.9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A1F6BD4" w14:textId="1DA1AA1C" w:rsidR="005E19B3" w:rsidRPr="00BD53C5" w:rsidRDefault="005E19B3" w:rsidP="005E19B3">
            <w:pPr>
              <w:pStyle w:val="NormalArial"/>
              <w:spacing w:before="120"/>
              <w:ind w:left="432" w:hanging="432"/>
              <w:rPr>
                <w:rFonts w:cs="Arial"/>
                <w:color w:val="000000"/>
              </w:rPr>
            </w:pPr>
            <w:r w:rsidRPr="006629C8">
              <w:object w:dxaOrig="1440" w:dyaOrig="1440" w14:anchorId="2A2B6C18">
                <v:shape id="_x0000_i1051" type="#_x0000_t75" style="width:15.6pt;height:14.9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27864C0" w14:textId="4B79820F" w:rsidR="005E19B3" w:rsidRDefault="005E19B3" w:rsidP="005E19B3">
            <w:pPr>
              <w:pStyle w:val="NormalArial"/>
              <w:spacing w:before="120"/>
              <w:rPr>
                <w:iCs/>
                <w:kern w:val="24"/>
              </w:rPr>
            </w:pPr>
            <w:r w:rsidRPr="006629C8">
              <w:lastRenderedPageBreak/>
              <w:object w:dxaOrig="1440" w:dyaOrig="1440" w14:anchorId="5EDE8FD6">
                <v:shape id="_x0000_i1053" type="#_x0000_t75" style="width:15.6pt;height:14.95pt" o:ole="">
                  <v:imagedata r:id="rId12" o:title=""/>
                </v:shape>
                <w:control r:id="rId19" w:name="TextBox13" w:shapeid="_x0000_i1053"/>
              </w:object>
            </w:r>
            <w:r w:rsidRPr="006629C8">
              <w:t xml:space="preserve">  </w:t>
            </w:r>
            <w:r w:rsidRPr="00344591">
              <w:rPr>
                <w:iCs/>
                <w:kern w:val="24"/>
              </w:rPr>
              <w:t>General system and/or process improvement(s)</w:t>
            </w:r>
          </w:p>
          <w:p w14:paraId="3FBE178E" w14:textId="4590EEFA" w:rsidR="005E19B3" w:rsidRDefault="005E19B3" w:rsidP="005E19B3">
            <w:pPr>
              <w:pStyle w:val="NormalArial"/>
              <w:spacing w:before="120"/>
              <w:rPr>
                <w:iCs/>
                <w:kern w:val="24"/>
              </w:rPr>
            </w:pPr>
            <w:r w:rsidRPr="006629C8">
              <w:object w:dxaOrig="1440" w:dyaOrig="1440" w14:anchorId="1B40EAA6">
                <v:shape id="_x0000_i1055" type="#_x0000_t75" style="width:15.6pt;height:14.95pt" o:ole="">
                  <v:imagedata r:id="rId20" o:title=""/>
                </v:shape>
                <w:control r:id="rId21" w:name="TextBox14" w:shapeid="_x0000_i1055"/>
              </w:object>
            </w:r>
            <w:r w:rsidRPr="006629C8">
              <w:t xml:space="preserve">  </w:t>
            </w:r>
            <w:r>
              <w:rPr>
                <w:iCs/>
                <w:kern w:val="24"/>
              </w:rPr>
              <w:t>Regulatory requirements</w:t>
            </w:r>
          </w:p>
          <w:p w14:paraId="7A9A7B73" w14:textId="32C8EB5A" w:rsidR="005E19B3" w:rsidRPr="00CD242D" w:rsidRDefault="005E19B3" w:rsidP="005E19B3">
            <w:pPr>
              <w:pStyle w:val="NormalArial"/>
              <w:spacing w:before="120"/>
              <w:rPr>
                <w:rFonts w:cs="Arial"/>
                <w:color w:val="000000"/>
              </w:rPr>
            </w:pPr>
            <w:r w:rsidRPr="006629C8">
              <w:object w:dxaOrig="1440" w:dyaOrig="1440" w14:anchorId="247696FB">
                <v:shape id="_x0000_i1057" type="#_x0000_t75" style="width:15.6pt;height:14.95pt" o:ole="">
                  <v:imagedata r:id="rId12" o:title=""/>
                </v:shape>
                <w:control r:id="rId22" w:name="TextBox15" w:shapeid="_x0000_i1057"/>
              </w:object>
            </w:r>
            <w:r w:rsidRPr="006629C8">
              <w:t xml:space="preserve">  </w:t>
            </w:r>
            <w:r>
              <w:rPr>
                <w:rFonts w:cs="Arial"/>
                <w:color w:val="000000"/>
              </w:rPr>
              <w:t>ERCOT Board/PUCT Directive</w:t>
            </w:r>
          </w:p>
          <w:p w14:paraId="137ED4F4" w14:textId="77777777" w:rsidR="005E19B3" w:rsidRDefault="005E19B3" w:rsidP="005E19B3">
            <w:pPr>
              <w:pStyle w:val="NormalArial"/>
              <w:rPr>
                <w:i/>
                <w:sz w:val="20"/>
                <w:szCs w:val="20"/>
              </w:rPr>
            </w:pPr>
          </w:p>
          <w:p w14:paraId="4818D736" w14:textId="03BC56F5" w:rsidR="00FC3D4B" w:rsidRPr="001313B4" w:rsidRDefault="005E19B3" w:rsidP="005E19B3">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92703D">
        <w:trPr>
          <w:trHeight w:val="518"/>
        </w:trPr>
        <w:tc>
          <w:tcPr>
            <w:tcW w:w="2880" w:type="dxa"/>
            <w:gridSpan w:val="2"/>
            <w:shd w:val="clear" w:color="auto" w:fill="FFFFFF"/>
            <w:vAlign w:val="center"/>
          </w:tcPr>
          <w:p w14:paraId="6ABB5F27" w14:textId="4470FC28" w:rsidR="00625E5D" w:rsidRDefault="00AB097D" w:rsidP="009B0939">
            <w:pPr>
              <w:pStyle w:val="Header"/>
              <w:spacing w:before="120" w:after="120"/>
            </w:pPr>
            <w:r>
              <w:lastRenderedPageBreak/>
              <w:t>Justification of Reason for Revision and Market Impacts</w:t>
            </w:r>
          </w:p>
        </w:tc>
        <w:tc>
          <w:tcPr>
            <w:tcW w:w="7560" w:type="dxa"/>
            <w:gridSpan w:val="2"/>
            <w:vAlign w:val="center"/>
          </w:tcPr>
          <w:p w14:paraId="1E4AF250" w14:textId="5959D1A9" w:rsidR="009440A2" w:rsidRDefault="009440A2" w:rsidP="002F58E8">
            <w:pPr>
              <w:pStyle w:val="NormalArial"/>
              <w:spacing w:before="120" w:after="120"/>
            </w:pPr>
            <w:r>
              <w:t>This NPRR align</w:t>
            </w:r>
            <w:r w:rsidR="000D44F0">
              <w:t>s</w:t>
            </w:r>
            <w:r>
              <w:t xml:space="preserve"> the Nodal Protocols with NOGRR</w:t>
            </w:r>
            <w:r w:rsidR="00862B2A">
              <w:t>262</w:t>
            </w:r>
            <w:r w:rsidR="00CA6722">
              <w:t>, which</w:t>
            </w:r>
            <w:r>
              <w:t xml:space="preserve"> adds language </w:t>
            </w:r>
            <w:r w:rsidR="00CA6722">
              <w:t xml:space="preserve">that addresses </w:t>
            </w:r>
            <w:r w:rsidR="009A6C7B">
              <w:t>manual</w:t>
            </w:r>
            <w:r>
              <w:t xml:space="preserve"> Load shed during an Energy Emergency Alert (EEA).</w:t>
            </w:r>
          </w:p>
          <w:p w14:paraId="5B79428E" w14:textId="363A8459" w:rsidR="00D93BE7" w:rsidRDefault="00D93BE7" w:rsidP="002F58E8">
            <w:pPr>
              <w:pStyle w:val="NormalArial"/>
              <w:spacing w:before="120" w:after="120"/>
            </w:pPr>
            <w:r>
              <w:t xml:space="preserve">This </w:t>
            </w:r>
            <w:r w:rsidR="00CA6722">
              <w:t xml:space="preserve">NPRR </w:t>
            </w:r>
            <w:r>
              <w:t xml:space="preserve">maintains existing provisions that allow ERCOT TOs to utilize Loads on UFLS and UVLS circuits to augment manual Load shed capabilities while continuing to comply with UFLS obligations </w:t>
            </w:r>
            <w:r w:rsidR="000D44F0">
              <w:t xml:space="preserve">and </w:t>
            </w:r>
            <w:r>
              <w:t>modif</w:t>
            </w:r>
            <w:r w:rsidR="000D44F0">
              <w:t>ies</w:t>
            </w:r>
            <w:r>
              <w:t xml:space="preserve"> language to align with </w:t>
            </w:r>
            <w:r w:rsidR="000D44F0">
              <w:t xml:space="preserve">North American Electric Reliability Corporation (NERC) Reliability Standards </w:t>
            </w:r>
            <w:r>
              <w:t>EOP-011-3</w:t>
            </w:r>
            <w:r w:rsidR="000D44F0">
              <w:t>, Emergency Operations,</w:t>
            </w:r>
            <w:r>
              <w:t xml:space="preserve"> and EOP-011-4</w:t>
            </w:r>
            <w:r w:rsidR="000D44F0">
              <w:t>, Emergency Operations</w:t>
            </w:r>
            <w:r>
              <w:t xml:space="preserve">. </w:t>
            </w:r>
            <w:r w:rsidR="000D44F0">
              <w:t xml:space="preserve"> </w:t>
            </w:r>
            <w:r>
              <w:t xml:space="preserve">This </w:t>
            </w:r>
            <w:r w:rsidR="00C0585F">
              <w:t xml:space="preserve">NPRR </w:t>
            </w:r>
            <w:r>
              <w:t xml:space="preserve">also adds provisions that allow a TO </w:t>
            </w:r>
            <w:proofErr w:type="spellStart"/>
            <w:r>
              <w:t>to</w:t>
            </w:r>
            <w:proofErr w:type="spellEnd"/>
            <w:r>
              <w:t xml:space="preserve"> go below its 25% UFLS Load shed obligation when all Load that has been identified as being capable of manual Load shed has been shed.</w:t>
            </w:r>
          </w:p>
          <w:p w14:paraId="313E5647" w14:textId="66EA3702" w:rsidR="00AB097D" w:rsidRPr="00AB097D" w:rsidRDefault="000D44F0" w:rsidP="002F58E8">
            <w:pPr>
              <w:pStyle w:val="NormalArial"/>
              <w:spacing w:before="120" w:after="120"/>
            </w:pPr>
            <w:r>
              <w:t>NERC Reliability Standard</w:t>
            </w:r>
            <w:r w:rsidR="00F93D07">
              <w:t>s</w:t>
            </w:r>
            <w:r>
              <w:t xml:space="preserve"> EOP-011-3 and EOP-011-4 </w:t>
            </w:r>
            <w:r w:rsidR="00F93D07">
              <w:t>require</w:t>
            </w:r>
            <w:r>
              <w:t xml:space="preserve"> ERCOT, as </w:t>
            </w:r>
            <w:r w:rsidR="00B05899">
              <w:t xml:space="preserve">a NERC-registered </w:t>
            </w:r>
            <w:r>
              <w:t>balancing authority, to develop</w:t>
            </w:r>
            <w:r w:rsidR="00F93D07">
              <w:t>, maintain,</w:t>
            </w:r>
            <w:r>
              <w:t xml:space="preserve"> and implement operating plan(s) to mitigate capacity emergencies and energy emergencies within its balancing authority area.  </w:t>
            </w:r>
            <w:r w:rsidR="00E406CE">
              <w:t>This NPRR addresses the requirements in EOP-011-3 and EOP-011-4 that t</w:t>
            </w:r>
            <w:r>
              <w:t xml:space="preserve">he plan(s) must include provisions for TOs to implement operator-controlled manual Load shed during an emergency that accounts for 1) provisions for manual Load shed capable of being implemented in a timeframe adequate for mitigating the emergency; 2) provisions to minimize the overlap of circuits that are designated for manual Load shed and circuits that serve designated </w:t>
            </w:r>
            <w:r w:rsidR="00300725">
              <w:t>c</w:t>
            </w:r>
            <w:r>
              <w:t xml:space="preserve">ritical </w:t>
            </w:r>
            <w:r w:rsidR="00300725">
              <w:t>l</w:t>
            </w:r>
            <w:r>
              <w:t>oads; 3) provisions to minimize the overlap of circuits that are designated for manual Load shed and circuits that are utilized for UFLS or UVLS; and 4) provisions for limiting the utilization of UFLS or UVLS circuits for manual Load shed to situations where warranted by system conditions.</w:t>
            </w:r>
          </w:p>
        </w:tc>
      </w:tr>
      <w:tr w:rsidR="0092703D" w14:paraId="7E0482FD" w14:textId="77777777" w:rsidTr="0092703D">
        <w:trPr>
          <w:trHeight w:val="518"/>
        </w:trPr>
        <w:tc>
          <w:tcPr>
            <w:tcW w:w="2880" w:type="dxa"/>
            <w:gridSpan w:val="2"/>
            <w:shd w:val="clear" w:color="auto" w:fill="FFFFFF"/>
            <w:vAlign w:val="center"/>
          </w:tcPr>
          <w:p w14:paraId="4353F5C9" w14:textId="16E6CF88" w:rsidR="0092703D" w:rsidRDefault="0092703D" w:rsidP="0092703D">
            <w:pPr>
              <w:pStyle w:val="Header"/>
              <w:spacing w:before="120" w:after="120"/>
            </w:pPr>
            <w:r>
              <w:t>PRS Decision</w:t>
            </w:r>
          </w:p>
        </w:tc>
        <w:tc>
          <w:tcPr>
            <w:tcW w:w="7560" w:type="dxa"/>
            <w:gridSpan w:val="2"/>
            <w:vAlign w:val="center"/>
          </w:tcPr>
          <w:p w14:paraId="76E38A22" w14:textId="77777777" w:rsidR="0092703D" w:rsidRDefault="0092703D" w:rsidP="0092703D">
            <w:pPr>
              <w:pStyle w:val="NormalArial"/>
              <w:spacing w:before="120" w:after="240"/>
            </w:pPr>
            <w:r>
              <w:t>On 4/5/24, PRS voted unanimously to table NPRR1221 and refer the issue to ROS.  All Market Segments participated in the vote.</w:t>
            </w:r>
          </w:p>
          <w:p w14:paraId="5EF2A40A" w14:textId="77777777" w:rsidR="00415AAE" w:rsidRDefault="00415AAE" w:rsidP="0092703D">
            <w:pPr>
              <w:pStyle w:val="NormalArial"/>
              <w:spacing w:before="120" w:after="240"/>
            </w:pPr>
            <w:r>
              <w:t>On 7/18/24, PRS voted unanimously to recommend approval of NPRR1221 as submitted.  All Market Segments participated in the vote.</w:t>
            </w:r>
          </w:p>
          <w:p w14:paraId="0708F751" w14:textId="18B4FCB4" w:rsidR="005E0E71" w:rsidRDefault="005E0E71" w:rsidP="0092703D">
            <w:pPr>
              <w:pStyle w:val="NormalArial"/>
              <w:spacing w:before="120" w:after="240"/>
            </w:pPr>
            <w:r>
              <w:lastRenderedPageBreak/>
              <w:t xml:space="preserve">On 8/8/24, PRS voted unanimously to endorse and forward to TAC the 7/18/24 PRS Report and </w:t>
            </w:r>
            <w:r w:rsidRPr="005E0E71">
              <w:t>3/20/24 Impact Analysis for NPRR1221</w:t>
            </w:r>
            <w:r>
              <w:t>.  All Market Segments participated in the vote.</w:t>
            </w:r>
          </w:p>
        </w:tc>
      </w:tr>
      <w:tr w:rsidR="0092703D" w14:paraId="708CF9AE" w14:textId="77777777" w:rsidTr="00DE40D6">
        <w:trPr>
          <w:trHeight w:val="518"/>
        </w:trPr>
        <w:tc>
          <w:tcPr>
            <w:tcW w:w="2880" w:type="dxa"/>
            <w:gridSpan w:val="2"/>
            <w:shd w:val="clear" w:color="auto" w:fill="FFFFFF"/>
            <w:vAlign w:val="center"/>
          </w:tcPr>
          <w:p w14:paraId="635614A1" w14:textId="2FB451EC" w:rsidR="0092703D" w:rsidRDefault="0092703D" w:rsidP="0092703D">
            <w:pPr>
              <w:pStyle w:val="Header"/>
              <w:spacing w:before="120" w:after="120"/>
            </w:pPr>
            <w:r>
              <w:lastRenderedPageBreak/>
              <w:t>Summary of PRS Discussion</w:t>
            </w:r>
          </w:p>
        </w:tc>
        <w:tc>
          <w:tcPr>
            <w:tcW w:w="7560" w:type="dxa"/>
            <w:gridSpan w:val="2"/>
            <w:vAlign w:val="center"/>
          </w:tcPr>
          <w:p w14:paraId="5B5A8C99" w14:textId="77777777" w:rsidR="0092703D" w:rsidRDefault="0092703D" w:rsidP="0092703D">
            <w:pPr>
              <w:pStyle w:val="NormalArial"/>
              <w:spacing w:before="120" w:after="240"/>
            </w:pPr>
            <w:r>
              <w:t>On 4/5/24, ERCOT Staff presented NPRR12</w:t>
            </w:r>
            <w:r w:rsidR="0049153F">
              <w:t>21</w:t>
            </w:r>
            <w:r>
              <w:t>; participants requested further review by ROS.</w:t>
            </w:r>
          </w:p>
          <w:p w14:paraId="38F00F89" w14:textId="77777777" w:rsidR="008E1794" w:rsidRDefault="008E1794" w:rsidP="0092703D">
            <w:pPr>
              <w:pStyle w:val="NormalArial"/>
              <w:spacing w:before="120" w:after="240"/>
            </w:pPr>
            <w:r>
              <w:t>On 7/18/24, participants noted the 7/11/24 ROS comments.</w:t>
            </w:r>
          </w:p>
          <w:p w14:paraId="78625CBF" w14:textId="095DDAA0" w:rsidR="005E0E71" w:rsidRDefault="005E0E71" w:rsidP="0092703D">
            <w:pPr>
              <w:pStyle w:val="NormalArial"/>
              <w:spacing w:before="120" w:after="240"/>
            </w:pPr>
            <w:r>
              <w:t xml:space="preserve">On 8/8/24, </w:t>
            </w:r>
            <w:r w:rsidR="00AB6896">
              <w:t>participants reviewed the 3/20/24 Impact Analysis</w:t>
            </w:r>
            <w:r w:rsidR="00943642">
              <w:t>.</w:t>
            </w:r>
          </w:p>
        </w:tc>
      </w:tr>
      <w:tr w:rsidR="00DE40D6" w14:paraId="5BAB55F0" w14:textId="77777777" w:rsidTr="00DE40D6">
        <w:trPr>
          <w:trHeight w:val="518"/>
        </w:trPr>
        <w:tc>
          <w:tcPr>
            <w:tcW w:w="2880" w:type="dxa"/>
            <w:gridSpan w:val="2"/>
            <w:shd w:val="clear" w:color="auto" w:fill="FFFFFF"/>
            <w:vAlign w:val="center"/>
          </w:tcPr>
          <w:p w14:paraId="1B1B96DD" w14:textId="4FF58668" w:rsidR="00DE40D6" w:rsidRDefault="00DE40D6" w:rsidP="00DE40D6">
            <w:pPr>
              <w:pStyle w:val="Header"/>
              <w:spacing w:before="120" w:after="120"/>
            </w:pPr>
            <w:r>
              <w:t>TAC Decision</w:t>
            </w:r>
          </w:p>
        </w:tc>
        <w:tc>
          <w:tcPr>
            <w:tcW w:w="7560" w:type="dxa"/>
            <w:gridSpan w:val="2"/>
            <w:vAlign w:val="center"/>
          </w:tcPr>
          <w:p w14:paraId="0C7766B1" w14:textId="29607CE1" w:rsidR="00DE40D6" w:rsidRDefault="00DE40D6" w:rsidP="00DE40D6">
            <w:pPr>
              <w:pStyle w:val="NormalArial"/>
              <w:spacing w:before="120" w:after="240"/>
            </w:pPr>
            <w:r>
              <w:t>On 8/28/24, TAC voted unanimously to recommend approval of NPRR1221 as recommended by PRS in the 8/8/24 PRS Report.  All Market Segments participated in the vote.</w:t>
            </w:r>
          </w:p>
        </w:tc>
      </w:tr>
      <w:tr w:rsidR="00DE40D6" w14:paraId="4764F18D" w14:textId="77777777" w:rsidTr="00DE40D6">
        <w:trPr>
          <w:trHeight w:val="518"/>
        </w:trPr>
        <w:tc>
          <w:tcPr>
            <w:tcW w:w="2880" w:type="dxa"/>
            <w:gridSpan w:val="2"/>
            <w:shd w:val="clear" w:color="auto" w:fill="FFFFFF"/>
            <w:vAlign w:val="center"/>
          </w:tcPr>
          <w:p w14:paraId="5CF550CF" w14:textId="3408BE87" w:rsidR="00DE40D6" w:rsidRDefault="00DE40D6" w:rsidP="00DE40D6">
            <w:pPr>
              <w:pStyle w:val="Header"/>
              <w:spacing w:before="120" w:after="120"/>
            </w:pPr>
            <w:r>
              <w:t>Summary of TAC Discussion</w:t>
            </w:r>
          </w:p>
        </w:tc>
        <w:tc>
          <w:tcPr>
            <w:tcW w:w="7560" w:type="dxa"/>
            <w:gridSpan w:val="2"/>
            <w:vAlign w:val="center"/>
          </w:tcPr>
          <w:p w14:paraId="4A29F9E7" w14:textId="4E821244" w:rsidR="00DE40D6" w:rsidRDefault="00DE40D6" w:rsidP="00DE40D6">
            <w:pPr>
              <w:pStyle w:val="NormalArial"/>
              <w:spacing w:before="120" w:after="240"/>
            </w:pPr>
            <w:r>
              <w:t>On 8/28/24, there was no additional discussion beyond TAC review of the items below</w:t>
            </w:r>
            <w:r w:rsidRPr="001B22EC">
              <w:rPr>
                <w:iCs/>
                <w:kern w:val="24"/>
              </w:rPr>
              <w:t>.</w:t>
            </w:r>
          </w:p>
        </w:tc>
      </w:tr>
      <w:tr w:rsidR="00DE40D6" w14:paraId="5B16569E" w14:textId="77777777" w:rsidTr="00BC2D06">
        <w:trPr>
          <w:trHeight w:val="518"/>
        </w:trPr>
        <w:tc>
          <w:tcPr>
            <w:tcW w:w="2880" w:type="dxa"/>
            <w:gridSpan w:val="2"/>
            <w:tcBorders>
              <w:bottom w:val="single" w:sz="4" w:space="0" w:color="auto"/>
            </w:tcBorders>
            <w:shd w:val="clear" w:color="auto" w:fill="FFFFFF"/>
            <w:vAlign w:val="center"/>
          </w:tcPr>
          <w:p w14:paraId="2317785E" w14:textId="6F0390A5" w:rsidR="00DE40D6" w:rsidRDefault="00DE40D6" w:rsidP="00DE40D6">
            <w:pPr>
              <w:pStyle w:val="Header"/>
              <w:spacing w:before="120" w:after="120"/>
            </w:pPr>
            <w:r>
              <w:t>TAC Review/Justification of Recommendation</w:t>
            </w:r>
          </w:p>
        </w:tc>
        <w:tc>
          <w:tcPr>
            <w:tcW w:w="7560" w:type="dxa"/>
            <w:gridSpan w:val="2"/>
            <w:tcBorders>
              <w:bottom w:val="single" w:sz="4" w:space="0" w:color="auto"/>
            </w:tcBorders>
            <w:vAlign w:val="center"/>
          </w:tcPr>
          <w:p w14:paraId="6C6B70BA" w14:textId="14387CEB" w:rsidR="00DE40D6" w:rsidRPr="00246274" w:rsidRDefault="00DE40D6" w:rsidP="00DE40D6">
            <w:pPr>
              <w:pStyle w:val="NormalArial"/>
              <w:spacing w:before="120"/>
            </w:pPr>
            <w:r w:rsidRPr="00246274">
              <w:object w:dxaOrig="1440" w:dyaOrig="1440" w14:anchorId="76D0F0E4">
                <v:shape id="_x0000_i1059" type="#_x0000_t75" style="width:15.6pt;height:14.95pt" o:ole="">
                  <v:imagedata r:id="rId23" o:title=""/>
                </v:shape>
                <w:control r:id="rId24" w:name="TextBox1114" w:shapeid="_x0000_i1059"/>
              </w:object>
            </w:r>
            <w:r w:rsidRPr="00246274">
              <w:t xml:space="preserve">  Revision Request ties to Reason for Revision as explained in Justification </w:t>
            </w:r>
          </w:p>
          <w:p w14:paraId="70D07EFC" w14:textId="6EA6A835" w:rsidR="00DE40D6" w:rsidRPr="00246274" w:rsidRDefault="00DE40D6" w:rsidP="00DE40D6">
            <w:pPr>
              <w:pStyle w:val="NormalArial"/>
              <w:spacing w:before="120"/>
            </w:pPr>
            <w:r w:rsidRPr="00246274">
              <w:object w:dxaOrig="1440" w:dyaOrig="1440" w14:anchorId="48B64AD9">
                <v:shape id="_x0000_i1061" type="#_x0000_t75" style="width:15.6pt;height:14.95pt" o:ole="">
                  <v:imagedata r:id="rId25" o:title=""/>
                </v:shape>
                <w:control r:id="rId26" w:name="TextBox16" w:shapeid="_x0000_i1061"/>
              </w:object>
            </w:r>
            <w:r w:rsidRPr="00246274">
              <w:t xml:space="preserve">  Impact Analysis reviewed and impacts are justified as explained in Justification</w:t>
            </w:r>
          </w:p>
          <w:p w14:paraId="09A48DA6" w14:textId="338B310D" w:rsidR="00DE40D6" w:rsidRPr="00246274" w:rsidRDefault="00DE40D6" w:rsidP="00DE40D6">
            <w:pPr>
              <w:pStyle w:val="NormalArial"/>
              <w:spacing w:before="120"/>
            </w:pPr>
            <w:r w:rsidRPr="00246274">
              <w:object w:dxaOrig="1440" w:dyaOrig="1440" w14:anchorId="14622F97">
                <v:shape id="_x0000_i1063" type="#_x0000_t75" style="width:15.6pt;height:14.95pt" o:ole="">
                  <v:imagedata r:id="rId27" o:title=""/>
                </v:shape>
                <w:control r:id="rId28" w:name="TextBox121" w:shapeid="_x0000_i1063"/>
              </w:object>
            </w:r>
            <w:r w:rsidRPr="00246274">
              <w:t xml:space="preserve">  Opinions were reviewed and discussed</w:t>
            </w:r>
          </w:p>
          <w:p w14:paraId="08DAD5C7" w14:textId="4ECF2B28" w:rsidR="00DE40D6" w:rsidRPr="00246274" w:rsidRDefault="00DE40D6" w:rsidP="00DE40D6">
            <w:pPr>
              <w:pStyle w:val="NormalArial"/>
              <w:spacing w:before="120"/>
            </w:pPr>
            <w:r w:rsidRPr="00246274">
              <w:object w:dxaOrig="1440" w:dyaOrig="1440" w14:anchorId="15C875A5">
                <v:shape id="_x0000_i1065" type="#_x0000_t75" style="width:15.6pt;height:14.95pt" o:ole="">
                  <v:imagedata r:id="rId29" o:title=""/>
                </v:shape>
                <w:control r:id="rId30" w:name="TextBox131" w:shapeid="_x0000_i1065"/>
              </w:object>
            </w:r>
            <w:r w:rsidRPr="00246274">
              <w:t xml:space="preserve">  Comments were reviewed and discussed</w:t>
            </w:r>
            <w:r>
              <w:t xml:space="preserve"> (if applicable)</w:t>
            </w:r>
          </w:p>
          <w:p w14:paraId="56717EB2" w14:textId="374B358A" w:rsidR="00DE40D6" w:rsidRDefault="00DE40D6" w:rsidP="00DE40D6">
            <w:pPr>
              <w:pStyle w:val="NormalArial"/>
              <w:spacing w:before="120" w:after="240"/>
            </w:pPr>
            <w:r w:rsidRPr="00246274">
              <w:object w:dxaOrig="1440" w:dyaOrig="1440" w14:anchorId="465600D9">
                <v:shape id="_x0000_i1067" type="#_x0000_t75" style="width:15.6pt;height:14.95pt" o:ole="">
                  <v:imagedata r:id="rId12" o:title=""/>
                </v:shape>
                <w:control r:id="rId31" w:name="TextBox141" w:shapeid="_x0000_i1067"/>
              </w:object>
            </w:r>
            <w:r w:rsidRPr="00246274">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2703D" w:rsidRPr="006F5051" w14:paraId="277EF8BD" w14:textId="77777777" w:rsidTr="00EB5E00">
        <w:trPr>
          <w:trHeight w:val="432"/>
        </w:trPr>
        <w:tc>
          <w:tcPr>
            <w:tcW w:w="10440" w:type="dxa"/>
            <w:gridSpan w:val="2"/>
            <w:shd w:val="clear" w:color="auto" w:fill="FFFFFF"/>
            <w:vAlign w:val="center"/>
          </w:tcPr>
          <w:p w14:paraId="13405EBB" w14:textId="77777777" w:rsidR="0092703D" w:rsidRPr="006F5051" w:rsidRDefault="0092703D" w:rsidP="00EB5E00">
            <w:pPr>
              <w:ind w:hanging="2"/>
              <w:jc w:val="center"/>
              <w:rPr>
                <w:rFonts w:ascii="Arial" w:hAnsi="Arial"/>
                <w:b/>
              </w:rPr>
            </w:pPr>
            <w:r w:rsidRPr="006F5051">
              <w:rPr>
                <w:rFonts w:ascii="Arial" w:hAnsi="Arial"/>
                <w:b/>
              </w:rPr>
              <w:t>Opinions</w:t>
            </w:r>
          </w:p>
        </w:tc>
      </w:tr>
      <w:tr w:rsidR="0092703D" w:rsidRPr="006F5051" w14:paraId="247E8530" w14:textId="77777777" w:rsidTr="00EB5E00">
        <w:trPr>
          <w:trHeight w:val="432"/>
        </w:trPr>
        <w:tc>
          <w:tcPr>
            <w:tcW w:w="2880" w:type="dxa"/>
            <w:shd w:val="clear" w:color="auto" w:fill="FFFFFF"/>
            <w:vAlign w:val="center"/>
          </w:tcPr>
          <w:p w14:paraId="4D19251B"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58B14A5C" w14:textId="7C375191" w:rsidR="0092703D" w:rsidRPr="001C5BA3" w:rsidRDefault="001C5BA3" w:rsidP="00EB5E00">
            <w:pPr>
              <w:spacing w:before="120" w:after="120"/>
              <w:ind w:hanging="2"/>
              <w:rPr>
                <w:rFonts w:ascii="Arial" w:hAnsi="Arial" w:cs="Arial"/>
              </w:rPr>
            </w:pPr>
            <w:r w:rsidRPr="001C5BA3">
              <w:rPr>
                <w:rFonts w:ascii="Arial" w:hAnsi="Arial" w:cs="Arial"/>
                <w:color w:val="000000"/>
              </w:rPr>
              <w:t xml:space="preserve">ERCOT Credit Staff and the </w:t>
            </w:r>
            <w:r w:rsidRPr="001C5BA3">
              <w:rPr>
                <w:rFonts w:ascii="Arial" w:hAnsi="Arial" w:cs="Arial"/>
              </w:rPr>
              <w:t xml:space="preserve">Credit Finance </w:t>
            </w:r>
            <w:proofErr w:type="gramStart"/>
            <w:r w:rsidRPr="001C5BA3">
              <w:rPr>
                <w:rFonts w:ascii="Arial" w:hAnsi="Arial" w:cs="Arial"/>
              </w:rPr>
              <w:t>Sub Group</w:t>
            </w:r>
            <w:proofErr w:type="gramEnd"/>
            <w:r w:rsidRPr="001C5BA3">
              <w:rPr>
                <w:rFonts w:ascii="Arial" w:hAnsi="Arial" w:cs="Arial"/>
              </w:rPr>
              <w:t xml:space="preserve"> (CFSG)</w:t>
            </w:r>
            <w:r w:rsidRPr="001C5BA3">
              <w:rPr>
                <w:rFonts w:ascii="Arial" w:hAnsi="Arial" w:cs="Arial"/>
                <w:color w:val="000000"/>
              </w:rPr>
              <w:t xml:space="preserve"> have reviewed NPRR1</w:t>
            </w:r>
            <w:r w:rsidRPr="001C5BA3">
              <w:rPr>
                <w:rFonts w:ascii="Arial" w:hAnsi="Arial" w:cs="Arial"/>
              </w:rPr>
              <w:t>221</w:t>
            </w:r>
            <w:r w:rsidRPr="001C5BA3">
              <w:rPr>
                <w:rFonts w:ascii="Arial" w:hAnsi="Arial" w:cs="Arial"/>
                <w:color w:val="000000"/>
              </w:rPr>
              <w:t xml:space="preserve"> and do not believe that it requires changes to credit monitoring activity or the calculation of liability.</w:t>
            </w:r>
          </w:p>
        </w:tc>
      </w:tr>
      <w:tr w:rsidR="0092703D" w:rsidRPr="006F5051" w14:paraId="5BAEDDB4" w14:textId="77777777" w:rsidTr="00EB5E00">
        <w:trPr>
          <w:trHeight w:val="432"/>
        </w:trPr>
        <w:tc>
          <w:tcPr>
            <w:tcW w:w="2880" w:type="dxa"/>
            <w:shd w:val="clear" w:color="auto" w:fill="FFFFFF"/>
            <w:vAlign w:val="center"/>
          </w:tcPr>
          <w:p w14:paraId="24C84D25"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33443B97" w14:textId="0E75804F" w:rsidR="0092703D" w:rsidRPr="001C5BA3" w:rsidRDefault="007325AD" w:rsidP="00EB5E00">
            <w:pPr>
              <w:spacing w:before="120" w:after="120"/>
              <w:ind w:hanging="2"/>
              <w:rPr>
                <w:rFonts w:ascii="Arial" w:hAnsi="Arial" w:cs="Arial"/>
                <w:b/>
                <w:bCs/>
              </w:rPr>
            </w:pPr>
            <w:r>
              <w:rPr>
                <w:rFonts w:ascii="Arial" w:hAnsi="Arial" w:cs="Arial"/>
              </w:rPr>
              <w:t>The IMM has no opinion on NPRR1221.</w:t>
            </w:r>
          </w:p>
        </w:tc>
      </w:tr>
      <w:tr w:rsidR="0092703D" w:rsidRPr="006F5051" w14:paraId="2D2EBBA3" w14:textId="77777777" w:rsidTr="00EB5E00">
        <w:trPr>
          <w:trHeight w:val="432"/>
        </w:trPr>
        <w:tc>
          <w:tcPr>
            <w:tcW w:w="2880" w:type="dxa"/>
            <w:shd w:val="clear" w:color="auto" w:fill="FFFFFF"/>
            <w:vAlign w:val="center"/>
          </w:tcPr>
          <w:p w14:paraId="5E7C3807"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5E7E4520" w14:textId="4BCA4894" w:rsidR="0092703D" w:rsidRPr="001C5BA3" w:rsidRDefault="001C5BA3" w:rsidP="00EB5E00">
            <w:pPr>
              <w:spacing w:before="120" w:after="120"/>
              <w:ind w:hanging="2"/>
              <w:rPr>
                <w:rFonts w:ascii="Arial" w:hAnsi="Arial" w:cs="Arial"/>
                <w:b/>
                <w:bCs/>
              </w:rPr>
            </w:pPr>
            <w:r w:rsidRPr="001C5BA3">
              <w:rPr>
                <w:rFonts w:ascii="Arial" w:hAnsi="Arial" w:cs="Arial"/>
                <w:color w:val="000000"/>
              </w:rPr>
              <w:t>ERCOT supports approval of NPRR1221</w:t>
            </w:r>
          </w:p>
        </w:tc>
      </w:tr>
      <w:tr w:rsidR="0092703D" w:rsidRPr="006F5051" w14:paraId="124A6211" w14:textId="77777777" w:rsidTr="00EB5E00">
        <w:trPr>
          <w:trHeight w:val="432"/>
        </w:trPr>
        <w:tc>
          <w:tcPr>
            <w:tcW w:w="2880" w:type="dxa"/>
            <w:shd w:val="clear" w:color="auto" w:fill="FFFFFF"/>
            <w:vAlign w:val="center"/>
          </w:tcPr>
          <w:p w14:paraId="74E11BFA" w14:textId="77777777" w:rsidR="0092703D" w:rsidRPr="006F5051" w:rsidRDefault="0092703D" w:rsidP="00EB5E00">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7AFB35C3" w14:textId="3C1D892F" w:rsidR="0092703D" w:rsidRPr="00C200AE" w:rsidRDefault="001C5BA3" w:rsidP="00943642">
            <w:pPr>
              <w:spacing w:before="120" w:after="120"/>
              <w:ind w:hanging="2"/>
              <w:rPr>
                <w:rFonts w:ascii="Arial" w:hAnsi="Arial" w:cs="Arial"/>
                <w:color w:val="000000"/>
              </w:rPr>
            </w:pPr>
            <w:r w:rsidRPr="00C200AE">
              <w:rPr>
                <w:rFonts w:ascii="Arial" w:hAnsi="Arial" w:cs="Arial"/>
                <w:color w:val="000000"/>
              </w:rPr>
              <w:t xml:space="preserve">ERCOT Staff has reviewed NPRR1221 and believes it provides a positive market impact by </w:t>
            </w:r>
            <w:r w:rsidRPr="001C5BA3">
              <w:rPr>
                <w:rFonts w:ascii="Arial" w:hAnsi="Arial" w:cs="Arial"/>
                <w:color w:val="000000"/>
              </w:rPr>
              <w:t xml:space="preserve">ensuring the required alignment between ERCOT and TOs during an EEA Level 3 Load shed event, and </w:t>
            </w:r>
            <w:r w:rsidRPr="001C5BA3">
              <w:rPr>
                <w:rFonts w:ascii="Arial" w:hAnsi="Arial" w:cs="Arial"/>
                <w:color w:val="000000"/>
              </w:rPr>
              <w:lastRenderedPageBreak/>
              <w:t>ensuring ERCOT and TOs understand their respective responsibilities during an EEA Level 3 firm Load shed event.</w:t>
            </w:r>
          </w:p>
        </w:tc>
      </w:tr>
    </w:tbl>
    <w:p w14:paraId="00B69B2F" w14:textId="77777777" w:rsidR="0092703D" w:rsidRPr="00D85807" w:rsidRDefault="0092703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BC1544" w:rsidR="009A3772" w:rsidRDefault="003F429F">
            <w:pPr>
              <w:pStyle w:val="NormalArial"/>
            </w:pPr>
            <w:r>
              <w:t>Shun Hsien (</w:t>
            </w:r>
            <w:r w:rsidR="009440A2">
              <w:t>Fred</w:t>
            </w:r>
            <w:r>
              <w:t>)</w:t>
            </w:r>
            <w:r w:rsidR="009440A2">
              <w:t xml:space="preserve"> Huang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9810170" w:rsidR="009A3772" w:rsidRDefault="0053404B">
            <w:pPr>
              <w:pStyle w:val="NormalArial"/>
            </w:pPr>
            <w:hyperlink r:id="rId32" w:history="1">
              <w:r w:rsidR="009440A2" w:rsidRPr="00621773">
                <w:rPr>
                  <w:rStyle w:val="Hyperlink"/>
                </w:rPr>
                <w:t>Shun-hsien.huang@ercot.com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F9DEE30" w:rsidR="009A3772" w:rsidRDefault="009440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2502D1" w:rsidR="009A3772" w:rsidRDefault="009440A2">
            <w:pPr>
              <w:pStyle w:val="NormalArial"/>
            </w:pPr>
            <w:r>
              <w:t>512-248-6665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0C9295B" w:rsidR="009A3772" w:rsidRDefault="009440A2">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215067" w:rsidR="009A3772" w:rsidRPr="00D56D61" w:rsidRDefault="005E19B3">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2E76601" w:rsidR="009A3772" w:rsidRPr="00D56D61" w:rsidRDefault="0053404B">
            <w:pPr>
              <w:pStyle w:val="NormalArial"/>
            </w:pPr>
            <w:hyperlink r:id="rId33" w:history="1">
              <w:r w:rsidR="005E19B3" w:rsidRPr="00317B48">
                <w:rPr>
                  <w:rStyle w:val="Hyperlink"/>
                </w:rPr>
                <w:t>Brittney.Albracht@ercot.com</w:t>
              </w:r>
            </w:hyperlink>
            <w:r w:rsidR="005E19B3">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FB0A267" w:rsidR="009A3772" w:rsidRDefault="005E19B3">
            <w:pPr>
              <w:pStyle w:val="NormalArial"/>
            </w:pPr>
            <w:r>
              <w:t>512-225-7027</w:t>
            </w:r>
          </w:p>
        </w:tc>
      </w:tr>
    </w:tbl>
    <w:p w14:paraId="0F901244" w14:textId="77777777" w:rsidR="00EB14EC" w:rsidRDefault="00EB14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B14EC" w:rsidRPr="006F5051" w14:paraId="6198160E" w14:textId="77777777" w:rsidTr="00EB5E0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F8738BA" w14:textId="77777777" w:rsidR="00EB14EC" w:rsidRPr="006F5051" w:rsidRDefault="00EB14EC" w:rsidP="00EB5E00">
            <w:pPr>
              <w:jc w:val="center"/>
              <w:rPr>
                <w:rFonts w:ascii="Arial" w:hAnsi="Arial"/>
                <w:b/>
              </w:rPr>
            </w:pPr>
            <w:r w:rsidRPr="006F5051">
              <w:rPr>
                <w:rFonts w:ascii="Arial" w:hAnsi="Arial"/>
                <w:b/>
              </w:rPr>
              <w:t>Comments Received</w:t>
            </w:r>
          </w:p>
        </w:tc>
      </w:tr>
      <w:tr w:rsidR="00EB14EC" w:rsidRPr="006F5051" w14:paraId="1DC6073A"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92F2CD" w14:textId="77777777" w:rsidR="00EB14EC" w:rsidRPr="006F5051" w:rsidRDefault="00EB14EC" w:rsidP="00EB5E00">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796288" w14:textId="77777777" w:rsidR="00EB14EC" w:rsidRPr="006F5051" w:rsidRDefault="00EB14EC" w:rsidP="00EB5E00">
            <w:pPr>
              <w:rPr>
                <w:rFonts w:ascii="Arial" w:hAnsi="Arial"/>
                <w:b/>
              </w:rPr>
            </w:pPr>
            <w:r w:rsidRPr="006F5051">
              <w:rPr>
                <w:rFonts w:ascii="Arial" w:hAnsi="Arial"/>
                <w:b/>
              </w:rPr>
              <w:t>Comment Summary</w:t>
            </w:r>
          </w:p>
        </w:tc>
      </w:tr>
      <w:tr w:rsidR="00EB14EC" w:rsidRPr="006F5051" w14:paraId="24F268DC"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0FED73" w14:textId="475B8F92" w:rsidR="00EB14EC" w:rsidRPr="006F5051" w:rsidRDefault="00753CEA" w:rsidP="00EB5E00">
            <w:pPr>
              <w:tabs>
                <w:tab w:val="center" w:pos="4320"/>
                <w:tab w:val="right" w:pos="8640"/>
              </w:tabs>
              <w:rPr>
                <w:rFonts w:ascii="Arial" w:hAnsi="Arial"/>
              </w:rPr>
            </w:pPr>
            <w:r>
              <w:rPr>
                <w:rFonts w:ascii="Arial" w:hAnsi="Arial"/>
              </w:rPr>
              <w:t>ROS 040424</w:t>
            </w:r>
          </w:p>
        </w:tc>
        <w:tc>
          <w:tcPr>
            <w:tcW w:w="7560" w:type="dxa"/>
            <w:tcBorders>
              <w:top w:val="single" w:sz="4" w:space="0" w:color="auto"/>
              <w:left w:val="single" w:sz="4" w:space="0" w:color="auto"/>
              <w:bottom w:val="single" w:sz="4" w:space="0" w:color="auto"/>
              <w:right w:val="single" w:sz="4" w:space="0" w:color="auto"/>
            </w:tcBorders>
            <w:vAlign w:val="center"/>
          </w:tcPr>
          <w:p w14:paraId="6B152326" w14:textId="442A8403" w:rsidR="00EB14EC" w:rsidRPr="006F5051" w:rsidRDefault="00753CEA" w:rsidP="00EB5E00">
            <w:pPr>
              <w:spacing w:before="120" w:after="120"/>
              <w:rPr>
                <w:rFonts w:ascii="Arial" w:hAnsi="Arial"/>
              </w:rPr>
            </w:pPr>
            <w:r>
              <w:rPr>
                <w:rFonts w:ascii="Arial" w:hAnsi="Arial" w:cs="Arial"/>
              </w:rPr>
              <w:t xml:space="preserve">Requested PRS table NPRR1221 for further review by the Operations Working Group (OWG) </w:t>
            </w:r>
          </w:p>
        </w:tc>
      </w:tr>
      <w:tr w:rsidR="00A803EF" w:rsidRPr="006F5051" w14:paraId="5301B90F"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84E166" w14:textId="01670E7F" w:rsidR="00A803EF" w:rsidRDefault="00A803EF" w:rsidP="00EB5E00">
            <w:pPr>
              <w:tabs>
                <w:tab w:val="center" w:pos="4320"/>
                <w:tab w:val="right" w:pos="8640"/>
              </w:tabs>
              <w:rPr>
                <w:rFonts w:ascii="Arial" w:hAnsi="Arial"/>
              </w:rPr>
            </w:pPr>
            <w:r>
              <w:rPr>
                <w:rFonts w:ascii="Arial" w:hAnsi="Arial"/>
              </w:rPr>
              <w:t>ROS 050224</w:t>
            </w:r>
          </w:p>
        </w:tc>
        <w:tc>
          <w:tcPr>
            <w:tcW w:w="7560" w:type="dxa"/>
            <w:tcBorders>
              <w:top w:val="single" w:sz="4" w:space="0" w:color="auto"/>
              <w:left w:val="single" w:sz="4" w:space="0" w:color="auto"/>
              <w:bottom w:val="single" w:sz="4" w:space="0" w:color="auto"/>
              <w:right w:val="single" w:sz="4" w:space="0" w:color="auto"/>
            </w:tcBorders>
            <w:vAlign w:val="center"/>
          </w:tcPr>
          <w:p w14:paraId="1FC7E750" w14:textId="52EB6F8F" w:rsidR="00A803EF" w:rsidRDefault="00A803EF" w:rsidP="00EB5E00">
            <w:pPr>
              <w:spacing w:before="120" w:after="120"/>
              <w:rPr>
                <w:rFonts w:ascii="Arial" w:hAnsi="Arial" w:cs="Arial"/>
              </w:rPr>
            </w:pPr>
            <w:r>
              <w:rPr>
                <w:rFonts w:ascii="Arial" w:hAnsi="Arial" w:cs="Arial"/>
              </w:rPr>
              <w:t xml:space="preserve">Requested PRS continue to table NPRR1221 for further review by OWG  </w:t>
            </w:r>
          </w:p>
        </w:tc>
      </w:tr>
      <w:tr w:rsidR="00A803EF" w:rsidRPr="006F5051" w14:paraId="134144FA" w14:textId="77777777" w:rsidTr="00EB5E0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EA852F" w14:textId="6FE4850F" w:rsidR="00A803EF" w:rsidRDefault="00A803EF" w:rsidP="00EB5E00">
            <w:pPr>
              <w:tabs>
                <w:tab w:val="center" w:pos="4320"/>
                <w:tab w:val="right" w:pos="8640"/>
              </w:tabs>
              <w:rPr>
                <w:rFonts w:ascii="Arial" w:hAnsi="Arial"/>
              </w:rPr>
            </w:pPr>
            <w:r>
              <w:rPr>
                <w:rFonts w:ascii="Arial" w:hAnsi="Arial"/>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640447BF" w14:textId="5075B84C" w:rsidR="00A803EF" w:rsidRDefault="00A803EF" w:rsidP="00EB5E00">
            <w:pPr>
              <w:spacing w:before="120" w:after="120"/>
              <w:rPr>
                <w:rFonts w:ascii="Arial" w:hAnsi="Arial" w:cs="Arial"/>
              </w:rPr>
            </w:pPr>
            <w:r>
              <w:rPr>
                <w:rFonts w:ascii="Arial" w:hAnsi="Arial" w:cs="Arial"/>
              </w:rPr>
              <w:t>Endorsed NPRR1221 as submitted</w:t>
            </w:r>
          </w:p>
        </w:tc>
      </w:tr>
    </w:tbl>
    <w:p w14:paraId="56E2308B" w14:textId="77777777" w:rsidR="00EB14EC" w:rsidRDefault="00EB14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25AA" w14:paraId="1F5ADD6D" w14:textId="77777777" w:rsidTr="007E4E6E">
        <w:trPr>
          <w:trHeight w:val="350"/>
        </w:trPr>
        <w:tc>
          <w:tcPr>
            <w:tcW w:w="10440" w:type="dxa"/>
            <w:tcBorders>
              <w:bottom w:val="single" w:sz="4" w:space="0" w:color="auto"/>
            </w:tcBorders>
            <w:shd w:val="clear" w:color="auto" w:fill="FFFFFF"/>
            <w:vAlign w:val="center"/>
          </w:tcPr>
          <w:p w14:paraId="21DC66A7" w14:textId="44FB7B37" w:rsidR="007425AA" w:rsidRDefault="007425AA" w:rsidP="007E4E6E">
            <w:pPr>
              <w:pStyle w:val="Header"/>
              <w:jc w:val="center"/>
            </w:pPr>
            <w:r>
              <w:t>Market Rules Notes</w:t>
            </w:r>
          </w:p>
        </w:tc>
      </w:tr>
    </w:tbl>
    <w:p w14:paraId="034E2994" w14:textId="104EB705" w:rsidR="007425AA" w:rsidRDefault="0061380B" w:rsidP="0061380B">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01E98E03" w14:textId="5953414B" w:rsidR="0061380B" w:rsidRPr="0061380B" w:rsidRDefault="0061380B" w:rsidP="0061380B">
      <w:pPr>
        <w:pStyle w:val="ListParagraph"/>
        <w:numPr>
          <w:ilvl w:val="0"/>
          <w:numId w:val="21"/>
        </w:numPr>
        <w:tabs>
          <w:tab w:val="num" w:pos="0"/>
        </w:tabs>
        <w:rPr>
          <w:rFonts w:ascii="Arial" w:hAnsi="Arial" w:cs="Arial"/>
        </w:rPr>
      </w:pPr>
      <w:r w:rsidRPr="0061380B">
        <w:rPr>
          <w:rFonts w:ascii="Arial" w:hAnsi="Arial" w:cs="Arial"/>
        </w:rPr>
        <w:t xml:space="preserve">NPRR1217, </w:t>
      </w:r>
      <w:r w:rsidRPr="0061380B">
        <w:rPr>
          <w:rFonts w:ascii="Arial" w:hAnsi="Arial" w:cs="Arial"/>
          <w:color w:val="000000"/>
        </w:rPr>
        <w:t>Remove Verbal Dispatch Instruction (VDI) Requirement for Deployment and Recall of Load Resources and Emergency Response Service (ERS) Resources</w:t>
      </w:r>
    </w:p>
    <w:p w14:paraId="40F6D4CB" w14:textId="59A3E2EC" w:rsidR="0061380B" w:rsidRPr="0061380B" w:rsidRDefault="0061380B" w:rsidP="0061380B">
      <w:pPr>
        <w:pStyle w:val="ListParagraph"/>
        <w:numPr>
          <w:ilvl w:val="1"/>
          <w:numId w:val="21"/>
        </w:numPr>
        <w:tabs>
          <w:tab w:val="num" w:pos="0"/>
        </w:tabs>
        <w:spacing w:after="120"/>
        <w:rPr>
          <w:rFonts w:ascii="Arial" w:hAnsi="Arial" w:cs="Arial"/>
        </w:rPr>
      </w:pPr>
      <w:r w:rsidRPr="0061380B">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506F41B" w14:textId="77777777" w:rsidR="001C3FC6" w:rsidRDefault="001C3FC6" w:rsidP="001C3FC6">
      <w:pPr>
        <w:pStyle w:val="H5"/>
        <w:spacing w:before="480"/>
        <w:ind w:left="1627" w:hanging="1627"/>
      </w:pPr>
      <w:commentRangeStart w:id="0"/>
      <w:r>
        <w:lastRenderedPageBreak/>
        <w:t>6.5.9.4.2</w:t>
      </w:r>
      <w:commentRangeEnd w:id="0"/>
      <w:r w:rsidR="0061380B">
        <w:rPr>
          <w:rStyle w:val="CommentReference"/>
          <w:b w:val="0"/>
          <w:bCs w:val="0"/>
          <w:i w:val="0"/>
          <w:iCs w:val="0"/>
        </w:rPr>
        <w:commentReference w:id="0"/>
      </w:r>
      <w:r>
        <w:tab/>
        <w:t>EEA Levels</w:t>
      </w:r>
    </w:p>
    <w:p w14:paraId="06CF8754" w14:textId="77777777" w:rsidR="001C3FC6" w:rsidRDefault="001C3FC6" w:rsidP="001C3FC6">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62875AFC" w14:textId="77777777" w:rsidR="001C3FC6" w:rsidRDefault="001C3FC6" w:rsidP="001C3FC6">
      <w:pPr>
        <w:pStyle w:val="List"/>
        <w:ind w:left="1440"/>
      </w:pPr>
      <w:r>
        <w:t>(a)</w:t>
      </w:r>
      <w:r>
        <w:tab/>
        <w:t>ERCOT shall</w:t>
      </w:r>
      <w:r w:rsidRPr="007F5A4E">
        <w:t xml:space="preserve"> </w:t>
      </w:r>
      <w:r>
        <w:t>take the following steps to maintain steady state system frequency near 60 Hz and maintain PRC above 2,000 MW:</w:t>
      </w:r>
    </w:p>
    <w:p w14:paraId="7DBA5B99" w14:textId="77777777" w:rsidR="001C3FC6" w:rsidRDefault="001C3FC6" w:rsidP="001C3FC6">
      <w:pPr>
        <w:pStyle w:val="List2"/>
        <w:ind w:left="2160"/>
      </w:pPr>
      <w:r>
        <w:t>(</w:t>
      </w:r>
      <w:proofErr w:type="spellStart"/>
      <w:r>
        <w:t>i</w:t>
      </w:r>
      <w:proofErr w:type="spellEnd"/>
      <w:r>
        <w:t>)</w:t>
      </w:r>
      <w:r>
        <w:tab/>
        <w:t xml:space="preserve">Request available Generation Resources that can perform within the expected timeframe of the emergency to come On-Line by initiating manual HRUC or through Dispatch Instructions; </w:t>
      </w:r>
    </w:p>
    <w:p w14:paraId="7158E58E" w14:textId="77777777" w:rsidR="001C3FC6" w:rsidRDefault="001C3FC6" w:rsidP="001C3FC6">
      <w:pPr>
        <w:pStyle w:val="List2"/>
        <w:ind w:firstLine="0"/>
      </w:pPr>
      <w:r>
        <w:t>(ii)</w:t>
      </w:r>
      <w:r>
        <w:tab/>
        <w:t xml:space="preserve">Use available DC Tie import capacity that is not already being used; </w:t>
      </w:r>
    </w:p>
    <w:p w14:paraId="7A6B64DB" w14:textId="77777777" w:rsidR="001C3FC6" w:rsidRDefault="001C3FC6" w:rsidP="001C3FC6">
      <w:pPr>
        <w:pStyle w:val="List2"/>
        <w:ind w:left="2160"/>
      </w:pPr>
      <w:r>
        <w:t>(iii)</w:t>
      </w:r>
      <w:r>
        <w:tab/>
        <w:t>Issue a Dispatch Instruction for Resources to remain On-Line which, before start of emergency, were scheduled to come Off-Line; and</w:t>
      </w:r>
    </w:p>
    <w:p w14:paraId="05091189" w14:textId="77777777" w:rsidR="001C3FC6" w:rsidRPr="00A0746D" w:rsidRDefault="001C3FC6" w:rsidP="001C3FC6">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4C5E238D" w14:textId="77777777" w:rsidTr="00646AFE">
        <w:trPr>
          <w:trHeight w:val="206"/>
        </w:trPr>
        <w:tc>
          <w:tcPr>
            <w:tcW w:w="9350" w:type="dxa"/>
            <w:shd w:val="pct12" w:color="auto" w:fill="auto"/>
          </w:tcPr>
          <w:p w14:paraId="47F25E81" w14:textId="77777777" w:rsidR="001C3FC6" w:rsidRDefault="001C3FC6" w:rsidP="00646AFE">
            <w:pPr>
              <w:pStyle w:val="Instructions"/>
              <w:spacing w:before="120"/>
            </w:pPr>
            <w:r>
              <w:t>[NPRR1010:  Insert paragraph (v) below upon system implementation of the Real-Time Co-Optimization (RTC) project:]</w:t>
            </w:r>
          </w:p>
          <w:p w14:paraId="38205B5F" w14:textId="77777777" w:rsidR="001C3FC6" w:rsidRPr="00B37C4B" w:rsidRDefault="001C3FC6" w:rsidP="00646AFE">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5286C278" w14:textId="77777777" w:rsidR="001C3FC6" w:rsidRDefault="001C3FC6" w:rsidP="001C3FC6">
      <w:pPr>
        <w:pStyle w:val="List"/>
        <w:spacing w:before="240"/>
        <w:ind w:firstLine="0"/>
      </w:pPr>
      <w:r>
        <w:t>(b)</w:t>
      </w:r>
      <w:r>
        <w:tab/>
        <w:t>QSEs shall:</w:t>
      </w:r>
    </w:p>
    <w:p w14:paraId="16DF652A" w14:textId="77777777" w:rsidR="001C3FC6" w:rsidRDefault="001C3FC6" w:rsidP="001C3FC6">
      <w:pPr>
        <w:pStyle w:val="List"/>
        <w:ind w:left="2160"/>
      </w:pPr>
      <w:r>
        <w:t>(</w:t>
      </w:r>
      <w:proofErr w:type="spellStart"/>
      <w:r>
        <w:t>i</w:t>
      </w:r>
      <w:proofErr w:type="spellEnd"/>
      <w:r>
        <w:t>)</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27885B92" w14:textId="77777777" w:rsidTr="00646AFE">
        <w:trPr>
          <w:trHeight w:val="206"/>
        </w:trPr>
        <w:tc>
          <w:tcPr>
            <w:tcW w:w="9350" w:type="dxa"/>
            <w:shd w:val="pct12" w:color="auto" w:fill="auto"/>
          </w:tcPr>
          <w:p w14:paraId="1338C17F" w14:textId="77777777" w:rsidR="001C3FC6" w:rsidRDefault="001C3FC6" w:rsidP="00646AFE">
            <w:pPr>
              <w:pStyle w:val="Instructions"/>
              <w:spacing w:before="120"/>
            </w:pPr>
            <w:r>
              <w:t>[NPRR1010:  Replace paragraph (</w:t>
            </w:r>
            <w:proofErr w:type="spellStart"/>
            <w:r>
              <w:t>i</w:t>
            </w:r>
            <w:proofErr w:type="spellEnd"/>
            <w:r>
              <w:t>) above with the following upon system implementation of the Real-Time Co-Optimization (RTC) project:]</w:t>
            </w:r>
          </w:p>
          <w:p w14:paraId="0363D253" w14:textId="77777777" w:rsidR="001C3FC6" w:rsidRPr="00B37C4B" w:rsidRDefault="001C3FC6" w:rsidP="00646AFE">
            <w:pPr>
              <w:spacing w:after="240"/>
              <w:ind w:left="2160" w:hanging="720"/>
            </w:pPr>
            <w:r w:rsidRPr="003161DC">
              <w:t>(</w:t>
            </w:r>
            <w:proofErr w:type="spellStart"/>
            <w:r w:rsidRPr="003161DC">
              <w:t>i</w:t>
            </w:r>
            <w:proofErr w:type="spellEnd"/>
            <w:r w:rsidRPr="003161DC">
              <w:t>)</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52DCA54" w14:textId="77777777" w:rsidR="001C3FC6" w:rsidRDefault="001C3FC6" w:rsidP="001C3FC6">
      <w:pPr>
        <w:pStyle w:val="List"/>
        <w:spacing w:before="240"/>
        <w:ind w:left="2160"/>
      </w:pPr>
      <w:r>
        <w:t>(ii)</w:t>
      </w:r>
      <w:r>
        <w:tab/>
        <w:t>Ensure that each of its ESRs suspends charging until the EEA is recalled, except under the following circumstances:</w:t>
      </w:r>
    </w:p>
    <w:p w14:paraId="38B7CDA3" w14:textId="77777777" w:rsidR="001C3FC6" w:rsidRDefault="001C3FC6" w:rsidP="001C3FC6">
      <w:pPr>
        <w:pStyle w:val="List"/>
        <w:ind w:left="2880"/>
      </w:pPr>
      <w:r>
        <w:lastRenderedPageBreak/>
        <w:t>(A)</w:t>
      </w:r>
      <w:r>
        <w:tab/>
        <w:t xml:space="preserve">The ESR has a current SCED Base Point Instruction, LFC Dispatch Instruction, or manual Dispatch Instruction to charge the ESR; </w:t>
      </w:r>
    </w:p>
    <w:p w14:paraId="7E58A6E0" w14:textId="77777777" w:rsidR="001C3FC6" w:rsidRDefault="001C3FC6" w:rsidP="001C3FC6">
      <w:pPr>
        <w:pStyle w:val="List"/>
        <w:ind w:left="2880"/>
      </w:pPr>
      <w:r>
        <w:t>(B)</w:t>
      </w:r>
      <w:r>
        <w:tab/>
        <w:t xml:space="preserve">The ESR is actively providing Primary Frequency Response; or </w:t>
      </w:r>
    </w:p>
    <w:p w14:paraId="2A06D637" w14:textId="77777777" w:rsidR="001C3FC6" w:rsidRDefault="001C3FC6" w:rsidP="001C3FC6">
      <w:pPr>
        <w:pStyle w:val="List"/>
        <w:ind w:left="2880"/>
      </w:pPr>
      <w:r>
        <w:t>(C)</w:t>
      </w:r>
      <w:r>
        <w:tab/>
        <w:t xml:space="preserve">The ESR is co-located behind a POI with onsite generation that is incapable of exporting additional power to the ERCOT System, in which case the ESR may continue to charge </w:t>
      </w:r>
      <w:proofErr w:type="gramStart"/>
      <w:r>
        <w:t>as long as</w:t>
      </w:r>
      <w:proofErr w:type="gramEnd"/>
      <w:r>
        <w:t xml:space="preserve">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6BB5D034" w14:textId="77777777" w:rsidTr="00646AFE">
        <w:trPr>
          <w:trHeight w:val="206"/>
        </w:trPr>
        <w:tc>
          <w:tcPr>
            <w:tcW w:w="9576" w:type="dxa"/>
            <w:shd w:val="pct12" w:color="auto" w:fill="auto"/>
          </w:tcPr>
          <w:p w14:paraId="6354B2C0" w14:textId="77777777" w:rsidR="001C3FC6" w:rsidRDefault="001C3FC6" w:rsidP="00646AFE">
            <w:pPr>
              <w:pStyle w:val="Instructions"/>
              <w:spacing w:before="120"/>
            </w:pPr>
            <w:r>
              <w:t>[NPRR995:  Replace paragraph (ii) above with the following upon system implementation:]</w:t>
            </w:r>
          </w:p>
          <w:p w14:paraId="435A677C" w14:textId="77777777" w:rsidR="001C3FC6" w:rsidRDefault="001C3FC6" w:rsidP="00646AFE">
            <w:pPr>
              <w:pStyle w:val="List"/>
              <w:ind w:left="2160"/>
            </w:pPr>
            <w:r>
              <w:t>(ii)</w:t>
            </w:r>
            <w:r>
              <w:tab/>
              <w:t>Ensure that each of its ESRs and SOESSs suspends charging until the EEA is recalled, except under the following circumstances:</w:t>
            </w:r>
          </w:p>
          <w:p w14:paraId="7E40E3EC" w14:textId="77777777" w:rsidR="001C3FC6" w:rsidRDefault="001C3FC6" w:rsidP="00646AFE">
            <w:pPr>
              <w:pStyle w:val="List"/>
              <w:ind w:left="2880"/>
            </w:pPr>
            <w:r>
              <w:t>(A)</w:t>
            </w:r>
            <w:r>
              <w:tab/>
              <w:t xml:space="preserve">The ESR has a current SCED Base Point Instruction, LFC Dispatch Instruction, or manual Dispatch Instruction to charge the ESR; </w:t>
            </w:r>
          </w:p>
          <w:p w14:paraId="1A74D9CF" w14:textId="77777777" w:rsidR="001C3FC6" w:rsidRDefault="001C3FC6" w:rsidP="00646AFE">
            <w:pPr>
              <w:pStyle w:val="List"/>
              <w:ind w:left="2880"/>
            </w:pPr>
            <w:r>
              <w:t>(B)</w:t>
            </w:r>
            <w:r>
              <w:tab/>
              <w:t xml:space="preserve">The ESR or SOESS is actively providing Primary Frequency Response; or </w:t>
            </w:r>
          </w:p>
          <w:p w14:paraId="0FD4A475" w14:textId="77777777" w:rsidR="001C3FC6" w:rsidRPr="008F39F7" w:rsidRDefault="001C3FC6" w:rsidP="00646AFE">
            <w:pPr>
              <w:pStyle w:val="List"/>
              <w:ind w:left="2880"/>
            </w:pPr>
            <w:r>
              <w:t>(C)</w:t>
            </w:r>
            <w:r>
              <w:tab/>
              <w:t xml:space="preserve">The ESR or SOESS is co-located behind a POI with onsite generation that is incapable of exporting additional power to the ERCOT System, in which case the ESR may continue to charge </w:t>
            </w:r>
            <w:proofErr w:type="gramStart"/>
            <w:r>
              <w:t>as long as</w:t>
            </w:r>
            <w:proofErr w:type="gramEnd"/>
            <w:r>
              <w:t xml:space="preserve"> maximum output to the ERCOT System is maintained</w:t>
            </w:r>
            <w:r w:rsidRPr="00E779DA">
              <w:t>.</w:t>
            </w:r>
          </w:p>
        </w:tc>
      </w:tr>
    </w:tbl>
    <w:p w14:paraId="39014178" w14:textId="77777777" w:rsidR="001C3FC6" w:rsidRDefault="001C3FC6" w:rsidP="001C3FC6">
      <w:pPr>
        <w:pStyle w:val="BodyTextNumbered"/>
        <w:spacing w:before="240"/>
      </w:pPr>
      <w:r>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003965B3" w14:textId="77777777" w:rsidR="001C3FC6" w:rsidRDefault="001C3FC6" w:rsidP="001C3FC6">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34FF33FC" w14:textId="77777777" w:rsidR="001C3FC6" w:rsidRDefault="001C3FC6" w:rsidP="001C3FC6">
      <w:pPr>
        <w:pStyle w:val="List2"/>
        <w:ind w:left="2160"/>
      </w:pPr>
      <w:r>
        <w:t>(</w:t>
      </w:r>
      <w:proofErr w:type="spellStart"/>
      <w:r>
        <w:t>i</w:t>
      </w:r>
      <w:proofErr w:type="spellEnd"/>
      <w:r>
        <w:t>)</w:t>
      </w:r>
      <w:r>
        <w:tab/>
        <w:t>Instruct TSPs and DSPs or their agents to reduce Customer Load by using existing, in-service distribution voltage reduction measures</w:t>
      </w:r>
      <w:r w:rsidRPr="0064112F">
        <w:t xml:space="preserve"> </w:t>
      </w:r>
      <w:r>
        <w:t xml:space="preserve">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w:t>
      </w:r>
      <w:r>
        <w:lastRenderedPageBreak/>
        <w:t>or otherwise changed from maximum performance to a level of exercise that has no negative impact to reliability.</w:t>
      </w:r>
    </w:p>
    <w:p w14:paraId="3D7A079E" w14:textId="77777777" w:rsidR="001C3FC6" w:rsidRDefault="001C3FC6" w:rsidP="001C3FC6">
      <w:pPr>
        <w:pStyle w:val="List2"/>
        <w:ind w:left="2160"/>
      </w:pPr>
      <w:r w:rsidRPr="005456FD">
        <w:t>(ii)</w:t>
      </w:r>
      <w:r>
        <w:tab/>
        <w:t>Instruct TSPs and DSPs to implement any available Load management plans to reduce Customer Load.</w:t>
      </w:r>
    </w:p>
    <w:p w14:paraId="0D82FBB0" w14:textId="77777777" w:rsidR="001C3FC6" w:rsidRDefault="001C3FC6" w:rsidP="001C3FC6">
      <w:pPr>
        <w:pStyle w:val="List2"/>
        <w:ind w:left="2160"/>
      </w:pPr>
      <w:bookmarkStart w:id="1"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74FE46C2" w14:textId="77777777" w:rsidR="001C3FC6" w:rsidRDefault="001C3FC6" w:rsidP="001C3FC6">
      <w:pPr>
        <w:spacing w:after="240"/>
        <w:ind w:left="2160" w:hanging="720"/>
      </w:pPr>
      <w:bookmarkStart w:id="2" w:name="_Hlk135903540"/>
      <w:bookmarkEnd w:id="1"/>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9ED66AD" w14:textId="77777777" w:rsidR="001C3FC6" w:rsidRDefault="001C3FC6" w:rsidP="001C3FC6">
      <w:pPr>
        <w:pStyle w:val="List3"/>
        <w:ind w:left="2880"/>
        <w:rPr>
          <w:sz w:val="20"/>
        </w:rPr>
      </w:pPr>
      <w:bookmarkStart w:id="3" w:name="_Hlk135903548"/>
      <w:bookmarkEnd w:id="2"/>
      <w:r>
        <w:t>(A)</w:t>
      </w:r>
      <w:r>
        <w:tab/>
        <w:t xml:space="preserve">Instruct QSEs to deploy RRS with a Group 1 designation and </w:t>
      </w:r>
      <w:proofErr w:type="gramStart"/>
      <w:r>
        <w:t>all of</w:t>
      </w:r>
      <w:proofErr w:type="gramEnd"/>
      <w:r>
        <w:t xml:space="preserve">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3"/>
    <w:p w14:paraId="0388F1C3" w14:textId="77777777" w:rsidR="001C3FC6" w:rsidRDefault="001C3FC6" w:rsidP="001C3FC6">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37AF836F" w14:textId="77777777" w:rsidR="001C3FC6" w:rsidRDefault="001C3FC6" w:rsidP="001C3FC6">
      <w:pPr>
        <w:pStyle w:val="List3"/>
        <w:ind w:left="2880"/>
      </w:pPr>
      <w:bookmarkStart w:id="4"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ERCOT shall issue notification of the deployment via XML message.  ERCOT shall follow this XML notification with a QSE Hotline VDI, which shall initiate the ten-minute deployment period</w:t>
      </w:r>
      <w:r>
        <w:t>; and</w:t>
      </w:r>
    </w:p>
    <w:bookmarkEnd w:id="4"/>
    <w:p w14:paraId="6351F8A3" w14:textId="77777777" w:rsidR="001C3FC6" w:rsidRDefault="001C3FC6" w:rsidP="001C3FC6">
      <w:pPr>
        <w:pStyle w:val="List3"/>
        <w:ind w:left="2880"/>
      </w:pPr>
      <w:r>
        <w:lastRenderedPageBreak/>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19D783A5" w14:textId="77777777" w:rsidTr="00646AFE">
        <w:trPr>
          <w:trHeight w:val="206"/>
        </w:trPr>
        <w:tc>
          <w:tcPr>
            <w:tcW w:w="5000" w:type="pct"/>
            <w:shd w:val="pct12" w:color="auto" w:fill="auto"/>
          </w:tcPr>
          <w:p w14:paraId="5ABC71B6" w14:textId="77777777" w:rsidR="001C3FC6" w:rsidRDefault="001C3FC6" w:rsidP="00646AFE">
            <w:pPr>
              <w:pStyle w:val="Instructions"/>
              <w:spacing w:before="120"/>
            </w:pPr>
            <w:r>
              <w:t>[NPRR1010:  Replace paragraph (D) above with the following upon system implementation of the Real-Time Co-Optimization (RTC) project:]</w:t>
            </w:r>
          </w:p>
          <w:p w14:paraId="0A632D8F" w14:textId="77777777" w:rsidR="001C3FC6" w:rsidRPr="00C3334D" w:rsidRDefault="001C3FC6" w:rsidP="00646AFE">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7BE2095C" w14:textId="77777777" w:rsidR="001C3FC6" w:rsidRPr="00500837" w:rsidRDefault="001C3FC6" w:rsidP="001C3FC6">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298E0602" w14:textId="77777777" w:rsidR="001C3FC6" w:rsidRDefault="001C3FC6" w:rsidP="001C3FC6">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488950AB" w14:textId="77777777" w:rsidR="001C3FC6" w:rsidRDefault="001C3FC6" w:rsidP="001C3FC6">
      <w:pPr>
        <w:pStyle w:val="List"/>
        <w:ind w:left="1440"/>
      </w:pPr>
      <w:r>
        <w:t>(b)</w:t>
      </w:r>
      <w:r>
        <w:tab/>
        <w:t>Confidentiality requirements regarding transmission operations and system capacity information will be lifted, as needed to restore reliability.</w:t>
      </w:r>
    </w:p>
    <w:p w14:paraId="56E89712" w14:textId="77777777" w:rsidR="001C3FC6" w:rsidRDefault="001C3FC6" w:rsidP="001C3FC6">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r w:rsidRPr="008C7E79">
        <w:t xml:space="preserve"> </w:t>
      </w:r>
      <w:r>
        <w:t xml:space="preserve">or when steady-state frequency falls below 59.8 Hz.  ERCOT will declare an EEA Level 3 when PRC cannot be maintained above 1,500 MW or when the </w:t>
      </w:r>
      <w:r>
        <w:rPr>
          <w:iCs/>
        </w:rPr>
        <w:t>clock-minute average</w:t>
      </w:r>
      <w:r>
        <w:t xml:space="preserve"> system frequency falls below 59.91 Hz for 25 consecutive minutes.  Upon declaration of an EEA Level 3, ERCOT shall take any of the following measures as necessary to recover frequency or PRC to the minimum required levels:</w:t>
      </w:r>
    </w:p>
    <w:p w14:paraId="33F87D68" w14:textId="77777777" w:rsidR="001C3FC6" w:rsidRDefault="001C3FC6" w:rsidP="001C3FC6">
      <w:pPr>
        <w:spacing w:after="240"/>
        <w:ind w:left="1440" w:hanging="720"/>
      </w:pPr>
      <w:bookmarkStart w:id="5"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w:t>
      </w:r>
      <w:r>
        <w:lastRenderedPageBreak/>
        <w:t>instruction from LFC.</w:t>
      </w:r>
      <w:r w:rsidRPr="00424F65">
        <w:t xml:space="preserve"> </w:t>
      </w:r>
      <w:r>
        <w:t xml:space="preserve"> However, an ESR co-located behind a POI with onsite generation that is incapable of exporting additional power to the ERCOT System may continue to charge </w:t>
      </w:r>
      <w:proofErr w:type="gramStart"/>
      <w:r>
        <w:t>as long as</w:t>
      </w:r>
      <w:proofErr w:type="gramEnd"/>
      <w:r>
        <w:t xml:space="preserve">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7562241B" w14:textId="77777777" w:rsidTr="00646AFE">
        <w:trPr>
          <w:trHeight w:val="206"/>
        </w:trPr>
        <w:tc>
          <w:tcPr>
            <w:tcW w:w="9576" w:type="dxa"/>
            <w:shd w:val="pct12" w:color="auto" w:fill="auto"/>
          </w:tcPr>
          <w:bookmarkEnd w:id="5"/>
          <w:p w14:paraId="5EEFDFE3" w14:textId="77777777" w:rsidR="001C3FC6" w:rsidRDefault="001C3FC6" w:rsidP="00646AFE">
            <w:pPr>
              <w:pStyle w:val="Instructions"/>
              <w:spacing w:before="120"/>
            </w:pPr>
            <w:r>
              <w:t>[NPRR995:  Replace paragraph (a) above with the following upon system implementation:]</w:t>
            </w:r>
          </w:p>
          <w:p w14:paraId="336CF0E4" w14:textId="77777777" w:rsidR="001C3FC6" w:rsidRPr="008F39F7" w:rsidRDefault="001C3FC6" w:rsidP="00646AFE">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w:t>
            </w:r>
            <w:proofErr w:type="gramStart"/>
            <w:r>
              <w:t>as long as</w:t>
            </w:r>
            <w:proofErr w:type="gramEnd"/>
            <w:r>
              <w:t xml:space="preserve"> maximum output to the ERCOT System is maintained</w:t>
            </w:r>
            <w:r w:rsidRPr="00E779DA">
              <w:t>.</w:t>
            </w:r>
          </w:p>
        </w:tc>
      </w:tr>
    </w:tbl>
    <w:p w14:paraId="51101260" w14:textId="77777777" w:rsidR="001C3FC6" w:rsidRDefault="001C3FC6" w:rsidP="001C3FC6">
      <w:pPr>
        <w:pStyle w:val="List"/>
        <w:spacing w:before="240"/>
        <w:ind w:left="1440"/>
      </w:pPr>
      <w:r>
        <w:t>(b)</w:t>
      </w:r>
      <w:r>
        <w:tab/>
        <w:t xml:space="preserve">Direct all TOs to shed firm Load, in 100 MW blocks, distributed as documented in the Operating Guides </w:t>
      </w:r>
      <w:proofErr w:type="gramStart"/>
      <w:r>
        <w:t>in order to</w:t>
      </w:r>
      <w:proofErr w:type="gramEnd"/>
      <w:r>
        <w:t xml:space="preserve"> maintain a steady state system frequency at a minimum of 59.91 Hz and to recover 1,500 MW of PRC within 30 minutes. </w:t>
      </w:r>
    </w:p>
    <w:p w14:paraId="41586CD9" w14:textId="77777777" w:rsidR="001F6C4B" w:rsidRDefault="001C3FC6" w:rsidP="001C3FC6">
      <w:pPr>
        <w:pStyle w:val="List"/>
        <w:ind w:left="2160"/>
        <w:rPr>
          <w:ins w:id="6" w:author="ERCOT" w:date="2024-03-20T09:28:00Z"/>
        </w:rPr>
      </w:pPr>
      <w:r>
        <w:t>(</w:t>
      </w:r>
      <w:proofErr w:type="spellStart"/>
      <w:r>
        <w:t>i</w:t>
      </w:r>
      <w:proofErr w:type="spellEnd"/>
      <w:r>
        <w:t>)</w:t>
      </w:r>
      <w:r>
        <w:tab/>
        <w:t>TOs and TDSPs may</w:t>
      </w:r>
      <w:ins w:id="7" w:author="ERCOT" w:date="2024-03-20T09:28:00Z">
        <w:r w:rsidR="001F6C4B">
          <w:t>:</w:t>
        </w:r>
      </w:ins>
    </w:p>
    <w:p w14:paraId="709DBC5F" w14:textId="1ABA582D" w:rsidR="001C3FC6" w:rsidRDefault="001F6C4B" w:rsidP="001F6C4B">
      <w:pPr>
        <w:pStyle w:val="List"/>
        <w:ind w:left="2880"/>
        <w:rPr>
          <w:ins w:id="8" w:author="ERCOT" w:date="2024-03-20T09:32:00Z"/>
        </w:rPr>
      </w:pPr>
      <w:ins w:id="9" w:author="ERCOT" w:date="2024-03-20T09:28:00Z">
        <w:r>
          <w:t>(</w:t>
        </w:r>
      </w:ins>
      <w:ins w:id="10" w:author="ERCOT" w:date="2024-03-20T09:31:00Z">
        <w:r w:rsidR="008C7084">
          <w:t>A</w:t>
        </w:r>
      </w:ins>
      <w:ins w:id="11" w:author="ERCOT" w:date="2024-03-20T09:28:00Z">
        <w:r>
          <w:t>)</w:t>
        </w:r>
        <w:r>
          <w:tab/>
          <w:t>Manually</w:t>
        </w:r>
      </w:ins>
      <w:r w:rsidR="001C3FC6">
        <w:t xml:space="preserve"> shed Load connected to under-frequency relays </w:t>
      </w:r>
      <w:ins w:id="12" w:author="ERCOT" w:date="2024-03-20T09:28:00Z">
        <w:r>
          <w:t xml:space="preserve">and/or under-voltage relays </w:t>
        </w:r>
      </w:ins>
      <w:r w:rsidR="001C3FC6">
        <w:t xml:space="preserve">pursuant to an ERCOT Load shed directive issued during EEA Level 3 so long as </w:t>
      </w:r>
      <w:ins w:id="13" w:author="ERCOT" w:date="2024-03-20T09:29:00Z">
        <w:r>
          <w:t xml:space="preserve">the TO has determined that system conditions warrant utilizing Load connected to under-frequency and/or under-voltage relays and </w:t>
        </w:r>
      </w:ins>
      <w:r w:rsidR="001C3FC6">
        <w:t>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E5BC29A" w14:textId="2BDA3B24" w:rsidR="007E0A5A" w:rsidRDefault="007E0A5A" w:rsidP="001F6C4B">
      <w:pPr>
        <w:pStyle w:val="List"/>
        <w:ind w:left="2880"/>
      </w:pPr>
      <w:ins w:id="14" w:author="ERCOT" w:date="2024-03-20T09:32:00Z">
        <w:r>
          <w:t>(B)</w:t>
        </w:r>
        <w:r>
          <w:tab/>
        </w:r>
        <w:bookmarkStart w:id="15" w:name="_Hlk158609489"/>
        <w:r>
          <w:t xml:space="preserve">Manually shed Load that is armed to deploy as part of the 58.5 Hz, 58.7 Hz, and anti-stall UFLS stages, such that the UFLS </w:t>
        </w:r>
      </w:ins>
      <w:ins w:id="16" w:author="ERCOT" w:date="2024-03-20T09:33:00Z">
        <w:r>
          <w:t>L</w:t>
        </w:r>
      </w:ins>
      <w:ins w:id="17" w:author="ERCOT" w:date="2024-03-20T09:32:00Z">
        <w:r>
          <w:t>oad falls below the TO’s 25% Load relief obligation, as described in Nodal Operating Guide Section 2.6.1, in order to meet ERCOT operating instructions for manual Load shed if all Load identified for manual Load shed and the Load identified in paragraph (A) above has been shed.</w:t>
        </w:r>
      </w:ins>
      <w:bookmarkEnd w:id="15"/>
    </w:p>
    <w:p w14:paraId="035099FA" w14:textId="0AE821B6" w:rsidR="009A3772" w:rsidRPr="00BA2009" w:rsidRDefault="001C3FC6" w:rsidP="001C3FC6">
      <w:pPr>
        <w:spacing w:after="240"/>
        <w:ind w:left="1440" w:hanging="720"/>
      </w:pPr>
      <w:r>
        <w:t>(c)</w:t>
      </w:r>
      <w:r>
        <w:tab/>
        <w:t>Implement any appropriate measures associated with EEA Levels 1 and 2 that have not already been implemented.</w:t>
      </w:r>
    </w:p>
    <w:sectPr w:rsidR="009A3772" w:rsidRPr="00BA2009">
      <w:headerReference w:type="default" r:id="rId38"/>
      <w:footerReference w:type="even" r:id="rId39"/>
      <w:footerReference w:type="default" r:id="rId40"/>
      <w:footerReference w:type="first" r:id="rId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4-03-20T16:21:00Z" w:initials="BA">
    <w:p w14:paraId="479BCC1E" w14:textId="4C0EE850" w:rsidR="0061380B" w:rsidRDefault="0061380B" w:rsidP="00C64D12">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BCC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A58B9E" w16cex:dateUtc="2024-03-20T2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BCC1E" w16cid:durableId="29A58B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5FBE66F" w:rsidR="00D176CF" w:rsidRDefault="00862B2A">
    <w:pPr>
      <w:pStyle w:val="Footer"/>
      <w:tabs>
        <w:tab w:val="clear" w:pos="4320"/>
        <w:tab w:val="clear" w:pos="8640"/>
        <w:tab w:val="right" w:pos="9360"/>
      </w:tabs>
      <w:rPr>
        <w:rFonts w:ascii="Arial" w:hAnsi="Arial" w:cs="Arial"/>
        <w:sz w:val="18"/>
      </w:rPr>
    </w:pPr>
    <w:r>
      <w:rPr>
        <w:rFonts w:ascii="Arial" w:hAnsi="Arial" w:cs="Arial"/>
        <w:sz w:val="18"/>
      </w:rPr>
      <w:t>1221</w:t>
    </w:r>
    <w:r w:rsidR="00D176CF">
      <w:rPr>
        <w:rFonts w:ascii="Arial" w:hAnsi="Arial" w:cs="Arial"/>
        <w:sz w:val="18"/>
      </w:rPr>
      <w:t>NPRR</w:t>
    </w:r>
    <w:r w:rsidR="005E19B3">
      <w:rPr>
        <w:rFonts w:ascii="Arial" w:hAnsi="Arial" w:cs="Arial"/>
        <w:sz w:val="18"/>
      </w:rPr>
      <w:t>-</w:t>
    </w:r>
    <w:r w:rsidR="00A803EF">
      <w:rPr>
        <w:rFonts w:ascii="Arial" w:hAnsi="Arial" w:cs="Arial"/>
        <w:sz w:val="18"/>
      </w:rPr>
      <w:t>1</w:t>
    </w:r>
    <w:r w:rsidR="00DE40D6">
      <w:rPr>
        <w:rFonts w:ascii="Arial" w:hAnsi="Arial" w:cs="Arial"/>
        <w:sz w:val="18"/>
      </w:rPr>
      <w:t>6</w:t>
    </w:r>
    <w:r w:rsidR="00D176CF">
      <w:rPr>
        <w:rFonts w:ascii="Arial" w:hAnsi="Arial" w:cs="Arial"/>
        <w:sz w:val="18"/>
      </w:rPr>
      <w:t xml:space="preserve"> </w:t>
    </w:r>
    <w:r w:rsidR="00DE40D6">
      <w:rPr>
        <w:rFonts w:ascii="Arial" w:hAnsi="Arial" w:cs="Arial"/>
        <w:sz w:val="18"/>
      </w:rPr>
      <w:t>TAC</w:t>
    </w:r>
    <w:r w:rsidR="0092703D">
      <w:rPr>
        <w:rFonts w:ascii="Arial" w:hAnsi="Arial" w:cs="Arial"/>
        <w:sz w:val="18"/>
      </w:rPr>
      <w:t xml:space="preserve"> Report</w:t>
    </w:r>
    <w:r w:rsidR="005E19B3">
      <w:rPr>
        <w:rFonts w:ascii="Arial" w:hAnsi="Arial" w:cs="Arial"/>
        <w:sz w:val="18"/>
      </w:rPr>
      <w:t xml:space="preserve"> </w:t>
    </w:r>
    <w:r w:rsidR="005E0E71">
      <w:rPr>
        <w:rFonts w:ascii="Arial" w:hAnsi="Arial" w:cs="Arial"/>
        <w:sz w:val="18"/>
      </w:rPr>
      <w:t>08</w:t>
    </w:r>
    <w:r w:rsidR="00DE40D6">
      <w:rPr>
        <w:rFonts w:ascii="Arial" w:hAnsi="Arial" w:cs="Arial"/>
        <w:sz w:val="18"/>
      </w:rPr>
      <w:t>2</w:t>
    </w:r>
    <w:r w:rsidR="005E0E71">
      <w:rPr>
        <w:rFonts w:ascii="Arial" w:hAnsi="Arial" w:cs="Arial"/>
        <w:sz w:val="18"/>
      </w:rPr>
      <w:t>8</w:t>
    </w:r>
    <w:r w:rsidR="005E19B3">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4D3C978" w:rsidR="00D176CF" w:rsidRDefault="00DE40D6" w:rsidP="006E4597">
    <w:pPr>
      <w:pStyle w:val="Header"/>
      <w:jc w:val="center"/>
      <w:rPr>
        <w:sz w:val="32"/>
      </w:rPr>
    </w:pPr>
    <w:r>
      <w:rPr>
        <w:sz w:val="32"/>
      </w:rPr>
      <w:t xml:space="preserve">TAC </w:t>
    </w:r>
    <w:r w:rsidR="0092703D">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A2A50"/>
    <w:multiLevelType w:val="hybridMultilevel"/>
    <w:tmpl w:val="FC723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96035145">
    <w:abstractNumId w:val="0"/>
  </w:num>
  <w:num w:numId="2" w16cid:durableId="957251442">
    <w:abstractNumId w:val="11"/>
  </w:num>
  <w:num w:numId="3" w16cid:durableId="733814270">
    <w:abstractNumId w:val="12"/>
  </w:num>
  <w:num w:numId="4" w16cid:durableId="1111047487">
    <w:abstractNumId w:val="1"/>
  </w:num>
  <w:num w:numId="5" w16cid:durableId="571432426">
    <w:abstractNumId w:val="7"/>
  </w:num>
  <w:num w:numId="6" w16cid:durableId="1123117980">
    <w:abstractNumId w:val="7"/>
  </w:num>
  <w:num w:numId="7" w16cid:durableId="1646355989">
    <w:abstractNumId w:val="7"/>
  </w:num>
  <w:num w:numId="8" w16cid:durableId="1491554909">
    <w:abstractNumId w:val="7"/>
  </w:num>
  <w:num w:numId="9" w16cid:durableId="885070119">
    <w:abstractNumId w:val="7"/>
  </w:num>
  <w:num w:numId="10" w16cid:durableId="957876275">
    <w:abstractNumId w:val="7"/>
  </w:num>
  <w:num w:numId="11" w16cid:durableId="1232423208">
    <w:abstractNumId w:val="7"/>
  </w:num>
  <w:num w:numId="12" w16cid:durableId="100539287">
    <w:abstractNumId w:val="7"/>
  </w:num>
  <w:num w:numId="13" w16cid:durableId="669673415">
    <w:abstractNumId w:val="7"/>
  </w:num>
  <w:num w:numId="14" w16cid:durableId="1996759794">
    <w:abstractNumId w:val="3"/>
  </w:num>
  <w:num w:numId="15" w16cid:durableId="982000320">
    <w:abstractNumId w:val="6"/>
  </w:num>
  <w:num w:numId="16" w16cid:durableId="776490418">
    <w:abstractNumId w:val="9"/>
  </w:num>
  <w:num w:numId="17" w16cid:durableId="1980379217">
    <w:abstractNumId w:val="10"/>
  </w:num>
  <w:num w:numId="18" w16cid:durableId="1131708169">
    <w:abstractNumId w:val="4"/>
  </w:num>
  <w:num w:numId="19" w16cid:durableId="1243678936">
    <w:abstractNumId w:val="8"/>
  </w:num>
  <w:num w:numId="20" w16cid:durableId="1747140948">
    <w:abstractNumId w:val="2"/>
  </w:num>
  <w:num w:numId="21" w16cid:durableId="2290041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08"/>
    <w:rsid w:val="00060699"/>
    <w:rsid w:val="00060A5A"/>
    <w:rsid w:val="00064B44"/>
    <w:rsid w:val="00067FE2"/>
    <w:rsid w:val="0007682E"/>
    <w:rsid w:val="00097961"/>
    <w:rsid w:val="000D1AEB"/>
    <w:rsid w:val="000D3E64"/>
    <w:rsid w:val="000D44F0"/>
    <w:rsid w:val="000D7B73"/>
    <w:rsid w:val="000E40AF"/>
    <w:rsid w:val="000F13C5"/>
    <w:rsid w:val="000F4A7E"/>
    <w:rsid w:val="00105A36"/>
    <w:rsid w:val="001145BD"/>
    <w:rsid w:val="001313B4"/>
    <w:rsid w:val="0014546D"/>
    <w:rsid w:val="001500D9"/>
    <w:rsid w:val="00156DB7"/>
    <w:rsid w:val="00157228"/>
    <w:rsid w:val="00160C3C"/>
    <w:rsid w:val="0016650E"/>
    <w:rsid w:val="0017783C"/>
    <w:rsid w:val="0019314C"/>
    <w:rsid w:val="001C3FC6"/>
    <w:rsid w:val="001C5BA3"/>
    <w:rsid w:val="001E223E"/>
    <w:rsid w:val="001F38F0"/>
    <w:rsid w:val="001F54D7"/>
    <w:rsid w:val="001F6C4B"/>
    <w:rsid w:val="00237430"/>
    <w:rsid w:val="00241A03"/>
    <w:rsid w:val="00266CA2"/>
    <w:rsid w:val="00276A99"/>
    <w:rsid w:val="00286AD9"/>
    <w:rsid w:val="002966F3"/>
    <w:rsid w:val="002B69F3"/>
    <w:rsid w:val="002B763A"/>
    <w:rsid w:val="002D382A"/>
    <w:rsid w:val="002F1A58"/>
    <w:rsid w:val="002F1EDD"/>
    <w:rsid w:val="002F58E8"/>
    <w:rsid w:val="00300725"/>
    <w:rsid w:val="003013F2"/>
    <w:rsid w:val="0030232A"/>
    <w:rsid w:val="0030694A"/>
    <w:rsid w:val="003069F4"/>
    <w:rsid w:val="00360920"/>
    <w:rsid w:val="00384709"/>
    <w:rsid w:val="00386C35"/>
    <w:rsid w:val="003A3D77"/>
    <w:rsid w:val="003B5AED"/>
    <w:rsid w:val="003C6B7B"/>
    <w:rsid w:val="003D0F79"/>
    <w:rsid w:val="003F429F"/>
    <w:rsid w:val="004135BD"/>
    <w:rsid w:val="00415AAE"/>
    <w:rsid w:val="004302A4"/>
    <w:rsid w:val="004463BA"/>
    <w:rsid w:val="004822D4"/>
    <w:rsid w:val="0049153F"/>
    <w:rsid w:val="0049290B"/>
    <w:rsid w:val="00497BCC"/>
    <w:rsid w:val="004A4451"/>
    <w:rsid w:val="004D3958"/>
    <w:rsid w:val="005008DF"/>
    <w:rsid w:val="005045D0"/>
    <w:rsid w:val="0053404B"/>
    <w:rsid w:val="00534C6C"/>
    <w:rsid w:val="005841C0"/>
    <w:rsid w:val="0059260F"/>
    <w:rsid w:val="005E0E71"/>
    <w:rsid w:val="005E19B3"/>
    <w:rsid w:val="005E5074"/>
    <w:rsid w:val="005E6D75"/>
    <w:rsid w:val="00601C9E"/>
    <w:rsid w:val="00612E4F"/>
    <w:rsid w:val="0061380B"/>
    <w:rsid w:val="00615D5E"/>
    <w:rsid w:val="0062064E"/>
    <w:rsid w:val="00622E99"/>
    <w:rsid w:val="00625E5D"/>
    <w:rsid w:val="0063557F"/>
    <w:rsid w:val="0066370F"/>
    <w:rsid w:val="00680FD0"/>
    <w:rsid w:val="006A0784"/>
    <w:rsid w:val="006A697B"/>
    <w:rsid w:val="006B4447"/>
    <w:rsid w:val="006B4DDE"/>
    <w:rsid w:val="006E4597"/>
    <w:rsid w:val="007325AD"/>
    <w:rsid w:val="007425AA"/>
    <w:rsid w:val="00743968"/>
    <w:rsid w:val="00753CEA"/>
    <w:rsid w:val="00785415"/>
    <w:rsid w:val="00787D2F"/>
    <w:rsid w:val="00791CB9"/>
    <w:rsid w:val="00793130"/>
    <w:rsid w:val="007A1BE1"/>
    <w:rsid w:val="007A4229"/>
    <w:rsid w:val="007A6AE4"/>
    <w:rsid w:val="007B3233"/>
    <w:rsid w:val="007B5A42"/>
    <w:rsid w:val="007C199B"/>
    <w:rsid w:val="007D3073"/>
    <w:rsid w:val="007D64B9"/>
    <w:rsid w:val="007D72D4"/>
    <w:rsid w:val="007E0452"/>
    <w:rsid w:val="007E0A5A"/>
    <w:rsid w:val="008070C0"/>
    <w:rsid w:val="00811C12"/>
    <w:rsid w:val="00815D5F"/>
    <w:rsid w:val="00842E79"/>
    <w:rsid w:val="00845778"/>
    <w:rsid w:val="00861C3B"/>
    <w:rsid w:val="00862B2A"/>
    <w:rsid w:val="00887E28"/>
    <w:rsid w:val="008B6A30"/>
    <w:rsid w:val="008C7084"/>
    <w:rsid w:val="008D5C3A"/>
    <w:rsid w:val="008E0B96"/>
    <w:rsid w:val="008E1794"/>
    <w:rsid w:val="008E6DA2"/>
    <w:rsid w:val="008F1A5C"/>
    <w:rsid w:val="009010F0"/>
    <w:rsid w:val="00907B1E"/>
    <w:rsid w:val="0092703D"/>
    <w:rsid w:val="00943642"/>
    <w:rsid w:val="00943AFD"/>
    <w:rsid w:val="009440A2"/>
    <w:rsid w:val="009510FA"/>
    <w:rsid w:val="00963A51"/>
    <w:rsid w:val="00983B6E"/>
    <w:rsid w:val="009936F8"/>
    <w:rsid w:val="009A1C62"/>
    <w:rsid w:val="009A3772"/>
    <w:rsid w:val="009A6C7B"/>
    <w:rsid w:val="009B0939"/>
    <w:rsid w:val="009D17F0"/>
    <w:rsid w:val="009E6336"/>
    <w:rsid w:val="00A41ED6"/>
    <w:rsid w:val="00A42796"/>
    <w:rsid w:val="00A5311D"/>
    <w:rsid w:val="00A64D9F"/>
    <w:rsid w:val="00A803EF"/>
    <w:rsid w:val="00A81E44"/>
    <w:rsid w:val="00AB097D"/>
    <w:rsid w:val="00AB6896"/>
    <w:rsid w:val="00AC7525"/>
    <w:rsid w:val="00AD3B58"/>
    <w:rsid w:val="00AE1B33"/>
    <w:rsid w:val="00AF56C6"/>
    <w:rsid w:val="00AF7CB2"/>
    <w:rsid w:val="00B032E8"/>
    <w:rsid w:val="00B05899"/>
    <w:rsid w:val="00B57F96"/>
    <w:rsid w:val="00B67892"/>
    <w:rsid w:val="00BA4D33"/>
    <w:rsid w:val="00BC2D06"/>
    <w:rsid w:val="00BF0538"/>
    <w:rsid w:val="00BF0BF0"/>
    <w:rsid w:val="00C0585F"/>
    <w:rsid w:val="00C200AE"/>
    <w:rsid w:val="00C41F5C"/>
    <w:rsid w:val="00C744EB"/>
    <w:rsid w:val="00C90702"/>
    <w:rsid w:val="00C917FF"/>
    <w:rsid w:val="00C9766A"/>
    <w:rsid w:val="00CA6722"/>
    <w:rsid w:val="00CC4F39"/>
    <w:rsid w:val="00CD544C"/>
    <w:rsid w:val="00CF4256"/>
    <w:rsid w:val="00D04FE8"/>
    <w:rsid w:val="00D176CF"/>
    <w:rsid w:val="00D17AD5"/>
    <w:rsid w:val="00D21A41"/>
    <w:rsid w:val="00D271E3"/>
    <w:rsid w:val="00D47A80"/>
    <w:rsid w:val="00D85807"/>
    <w:rsid w:val="00D869C4"/>
    <w:rsid w:val="00D87349"/>
    <w:rsid w:val="00D91EE9"/>
    <w:rsid w:val="00D93BE7"/>
    <w:rsid w:val="00D9627A"/>
    <w:rsid w:val="00D97220"/>
    <w:rsid w:val="00DD66E8"/>
    <w:rsid w:val="00DE0DC4"/>
    <w:rsid w:val="00DE40D6"/>
    <w:rsid w:val="00DF53F6"/>
    <w:rsid w:val="00E14D47"/>
    <w:rsid w:val="00E1641C"/>
    <w:rsid w:val="00E2051F"/>
    <w:rsid w:val="00E26708"/>
    <w:rsid w:val="00E329E1"/>
    <w:rsid w:val="00E34958"/>
    <w:rsid w:val="00E37AB0"/>
    <w:rsid w:val="00E406CE"/>
    <w:rsid w:val="00E445EE"/>
    <w:rsid w:val="00E71C39"/>
    <w:rsid w:val="00E743A8"/>
    <w:rsid w:val="00E82607"/>
    <w:rsid w:val="00E92C30"/>
    <w:rsid w:val="00EA2141"/>
    <w:rsid w:val="00EA56E6"/>
    <w:rsid w:val="00EA694D"/>
    <w:rsid w:val="00EB14EC"/>
    <w:rsid w:val="00EC335F"/>
    <w:rsid w:val="00EC48FB"/>
    <w:rsid w:val="00EF0F2D"/>
    <w:rsid w:val="00EF232A"/>
    <w:rsid w:val="00F05A69"/>
    <w:rsid w:val="00F112D9"/>
    <w:rsid w:val="00F43FFD"/>
    <w:rsid w:val="00F44236"/>
    <w:rsid w:val="00F52517"/>
    <w:rsid w:val="00F93D07"/>
    <w:rsid w:val="00FA242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82607"/>
    <w:pPr>
      <w:ind w:left="720" w:hanging="720"/>
    </w:pPr>
    <w:rPr>
      <w:szCs w:val="20"/>
    </w:rPr>
  </w:style>
  <w:style w:type="character" w:customStyle="1" w:styleId="BodyTextNumberedChar">
    <w:name w:val="Body Text Numbered Char"/>
    <w:link w:val="BodyTextNumbered"/>
    <w:rsid w:val="00E82607"/>
    <w:rPr>
      <w:sz w:val="24"/>
    </w:rPr>
  </w:style>
  <w:style w:type="character" w:customStyle="1" w:styleId="InstructionsChar">
    <w:name w:val="Instructions Char"/>
    <w:link w:val="Instructions"/>
    <w:rsid w:val="00E82607"/>
    <w:rPr>
      <w:b/>
      <w:i/>
      <w:iCs/>
      <w:sz w:val="24"/>
      <w:szCs w:val="24"/>
    </w:rPr>
  </w:style>
  <w:style w:type="character" w:customStyle="1" w:styleId="H5Char">
    <w:name w:val="H5 Char"/>
    <w:link w:val="H5"/>
    <w:rsid w:val="00E82607"/>
    <w:rPr>
      <w:b/>
      <w:bCs/>
      <w:i/>
      <w:iCs/>
      <w:sz w:val="24"/>
      <w:szCs w:val="26"/>
    </w:rPr>
  </w:style>
  <w:style w:type="character" w:customStyle="1" w:styleId="CommentTextChar">
    <w:name w:val="Comment Text Char"/>
    <w:link w:val="CommentText"/>
    <w:rsid w:val="00054808"/>
  </w:style>
  <w:style w:type="paragraph" w:styleId="ListParagraph">
    <w:name w:val="List Paragraph"/>
    <w:basedOn w:val="Normal"/>
    <w:uiPriority w:val="34"/>
    <w:qFormat/>
    <w:rsid w:val="00613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footer" Target="footer1.xml"/><Relationship Id="rId21" Type="http://schemas.openxmlformats.org/officeDocument/2006/relationships/control" Target="activeX/activeX5.xml"/><Relationship Id="rId34" Type="http://schemas.openxmlformats.org/officeDocument/2006/relationships/comments" Target="comments.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image" Target="media/image6.wmf"/><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21" TargetMode="External"/><Relationship Id="rId24" Type="http://schemas.openxmlformats.org/officeDocument/2006/relationships/control" Target="activeX/activeX7.xml"/><Relationship Id="rId32" Type="http://schemas.openxmlformats.org/officeDocument/2006/relationships/hyperlink" Target="mailto:Shun-hsien.huang@ercot.com" TargetMode="External"/><Relationship Id="rId37" Type="http://schemas.microsoft.com/office/2018/08/relationships/commentsExtensible" Target="commentsExtensible.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microsoft.com/office/2011/relationships/commentsExtended" Target="commentsExtended.xm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Brittney.Albracht@ercot.com" TargetMode="External"/><Relationship Id="rId3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xsi:nil="true"/>
    <SharedWithUsers xmlns="6093d562-e644-4fa2-a2d5-67c193c082f0">
      <UserInfo>
        <DisplayName>Huang, Fred</DisplayName>
        <AccountId>47</AccountId>
        <AccountType/>
      </UserInfo>
      <UserInfo>
        <DisplayName>Herrera, Shane</DisplayName>
        <AccountId>11</AccountId>
        <AccountType/>
      </UserInfo>
      <UserInfo>
        <DisplayName>Cyphers, Darrell</DisplayName>
        <AccountId>39</AccountId>
        <AccountType/>
      </UserInfo>
      <UserInfo>
        <DisplayName>Luker, Bryan</DisplayName>
        <AccountId>73</AccountId>
        <AccountType/>
      </UserInfo>
      <UserInfo>
        <DisplayName>Frosch, Colleen</DisplayName>
        <AccountId>26</AccountId>
        <AccountType/>
      </UserInfo>
      <UserInfo>
        <DisplayName>Hartmann, Jimmy</DisplayName>
        <AccountId>44</AccountId>
        <AccountType/>
      </UserInfo>
      <UserInfo>
        <DisplayName>Solis, Stephen</DisplayName>
        <AccountId>24</AccountId>
        <AccountType/>
      </UserInfo>
    </SharedWithUsers>
  </documentManagement>
</p:properties>
</file>

<file path=customXml/itemProps1.xml><?xml version="1.0" encoding="utf-8"?>
<ds:datastoreItem xmlns:ds="http://schemas.openxmlformats.org/officeDocument/2006/customXml" ds:itemID="{A2FE83F6-BDCC-45A5-882C-1CA1AF894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C700E7A9-1F2E-40E2-A861-03B0F20146DA}">
  <ds:schemaRefs>
    <ds:schemaRef ds:uri="http://schemas.microsoft.com/sharepoint/v3/contenttype/forms"/>
  </ds:schemaRefs>
</ds:datastoreItem>
</file>

<file path=customXml/itemProps4.xml><?xml version="1.0" encoding="utf-8"?>
<ds:datastoreItem xmlns:ds="http://schemas.openxmlformats.org/officeDocument/2006/customXml" ds:itemID="{45EE0830-9007-482F-9A96-9D36FA8EE7D7}">
  <ds:schemaRef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6093d562-e644-4fa2-a2d5-67c193c082f0"/>
    <ds:schemaRef ds:uri="723a8b7a-cd21-471e-94a6-6be23f24a34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2748</Words>
  <Characters>15664</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18376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A. Boren</cp:lastModifiedBy>
  <cp:revision>2</cp:revision>
  <cp:lastPrinted>2013-11-15T22:11:00Z</cp:lastPrinted>
  <dcterms:created xsi:type="dcterms:W3CDTF">2024-09-25T14:27:00Z</dcterms:created>
  <dcterms:modified xsi:type="dcterms:W3CDTF">2024-09-25T14:27:00Z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2023-10-24T21:51:29Z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209c3af1-41ea-47d5-972b-04ba03a94b3a</vt:lpwstr>
  </property>
  <property fmtid="{D5CDD505-2E9C-101B-9397-08002B2CF9AE}" pid="9" name="MSIP_Label_7084cbda-52b8-46fb-a7b7-cb5bd465ed85_ContentBits">
    <vt:lpwstr>0</vt:lpwstr>
  </property>
  <property fmtid="{D5CDD505-2E9C-101B-9397-08002B2CF9AE}" pid="10" name="MediaServiceImageTags">
    <vt:lpwstr/>
  </property>
</Properties>
</file>